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E0809E1" w14:textId="77777777" w:rsidR="00472C35" w:rsidRPr="003A2A50" w:rsidRDefault="003F1384">
      <w:pPr>
        <w:pStyle w:val="Title"/>
      </w:pPr>
      <w:r>
        <w:rPr>
          <w:noProof/>
          <w:lang w:val="en-AU" w:eastAsia="en-AU"/>
        </w:rPr>
        <w:pict w14:anchorId="47F70669">
          <v:line id="_x0000_s1026" style="position:absolute;left:0;text-align:left;flip:y;z-index:251659776;v-text-anchor:middle" from="39.4pt,10.85pt" to="39.4pt,675.55pt" o:regroupid="3"/>
        </w:pict>
      </w:r>
      <w:r>
        <w:rPr>
          <w:noProof/>
          <w:lang w:val="en-AU" w:eastAsia="en-AU"/>
        </w:rPr>
        <w:pict w14:anchorId="6ABDC7E1">
          <v:shapetype id="_x0000_t202" coordsize="21600,21600" o:spt="202" path="m0,0l0,21600,21600,21600,21600,0xe">
            <v:stroke joinstyle="miter"/>
            <v:path gradientshapeok="t" o:connecttype="rect"/>
          </v:shapetype>
          <v:shape id="_x0000_s1027" type="#_x0000_t202" style="position:absolute;left:0;text-align:left;margin-left:-98.15pt;margin-top:115.7pt;width:238.5pt;height:35.45pt;rotation:-90;z-index:251658752" o:regroupid="3" filled="f" fillcolor="#0c9" stroked="f">
            <v:textbox style="layout-flow:vertical;mso-layout-flow-alt:bottom-to-top;mso-next-textbox:#_x0000_s1027">
              <w:txbxContent>
                <w:p w14:paraId="27E37257" w14:textId="77777777" w:rsidR="001A41A8" w:rsidRDefault="001A41A8">
                  <w:pPr>
                    <w:autoSpaceDE w:val="0"/>
                    <w:autoSpaceDN w:val="0"/>
                    <w:adjustRightInd w:val="0"/>
                    <w:jc w:val="center"/>
                    <w:rPr>
                      <w:color w:val="000000"/>
                    </w:rPr>
                  </w:pPr>
                  <w:r>
                    <w:rPr>
                      <w:b/>
                      <w:bCs/>
                      <w:color w:val="000000"/>
                    </w:rPr>
                    <w:t>International Association of Marine Aids to Navigation and Lighthouse Authorities</w:t>
                  </w:r>
                </w:p>
              </w:txbxContent>
            </v:textbox>
          </v:shape>
        </w:pict>
      </w:r>
      <w:r>
        <w:rPr>
          <w:noProof/>
          <w:lang w:val="en-AU" w:eastAsia="en-AU"/>
        </w:rPr>
        <w:pict w14:anchorId="0DA9E57F">
          <v:shape id="_x0000_s1028" type="#_x0000_t202" style="position:absolute;left:0;text-align:left;margin-left:-197.75pt;margin-top:445.9pt;width:432.3pt;height:30.1pt;rotation:-90;z-index:251657728" o:regroupid="3" filled="f" fillcolor="#0c9" stroked="f">
            <v:textbox style="layout-flow:vertical;mso-layout-flow-alt:bottom-to-top;mso-next-textbox:#_x0000_s1028">
              <w:txbxContent>
                <w:p w14:paraId="1180B36E" w14:textId="77777777" w:rsidR="001A41A8" w:rsidRDefault="001A41A8">
                  <w:pPr>
                    <w:autoSpaceDE w:val="0"/>
                    <w:autoSpaceDN w:val="0"/>
                    <w:adjustRightInd w:val="0"/>
                    <w:rPr>
                      <w:i/>
                      <w:iCs/>
                      <w:color w:val="000000"/>
                      <w:sz w:val="48"/>
                      <w:szCs w:val="48"/>
                      <w:lang w:val="fr-FR"/>
                    </w:rPr>
                  </w:pPr>
                  <w:r>
                    <w:rPr>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val="en-AU" w:eastAsia="en-AU"/>
        </w:rPr>
        <w:pict w14:anchorId="49D5FC0C">
          <v:line id="_x0000_s1029" style="position:absolute;left:0;text-align:left;z-index:251660800;v-text-anchor:middle" from="0,12.4pt" to="0,677.1pt" o:regroupid="3"/>
        </w:pict>
      </w:r>
      <w:r>
        <w:rPr>
          <w:noProof/>
          <w:lang w:val="en-AU" w:eastAsia="en-AU"/>
        </w:rPr>
        <w:pict w14:anchorId="31333A11">
          <v:shape id="_x0000_s1030" type="#_x0000_t202" style="position:absolute;left:0;text-align:left;margin-left:67.35pt;margin-top:585.35pt;width:361.25pt;height:69.6pt;z-index:251656704" o:regroupid="2" filled="f" fillcolor="#0c9" stroked="f">
            <v:textbox style="mso-next-textbox:#_x0000_s1030">
              <w:txbxContent>
                <w:p w14:paraId="1C8B6E55" w14:textId="77777777" w:rsidR="001A41A8" w:rsidRPr="00460028" w:rsidRDefault="001A41A8">
                  <w:pPr>
                    <w:autoSpaceDE w:val="0"/>
                    <w:autoSpaceDN w:val="0"/>
                    <w:adjustRightInd w:val="0"/>
                    <w:jc w:val="center"/>
                    <w:rPr>
                      <w:color w:val="000000"/>
                      <w:sz w:val="20"/>
                      <w:szCs w:val="20"/>
                      <w:lang w:val="fr-FR"/>
                    </w:rPr>
                  </w:pPr>
                  <w:r w:rsidRPr="00460028">
                    <w:rPr>
                      <w:b/>
                      <w:bCs/>
                      <w:color w:val="000000"/>
                      <w:sz w:val="20"/>
                      <w:szCs w:val="20"/>
                      <w:lang w:val="fr-FR"/>
                    </w:rPr>
                    <w:t>20ter, rue Schnapper, 78100</w:t>
                  </w:r>
                </w:p>
                <w:p w14:paraId="2C146947" w14:textId="77777777" w:rsidR="001A41A8" w:rsidRDefault="001A41A8">
                  <w:pPr>
                    <w:autoSpaceDE w:val="0"/>
                    <w:autoSpaceDN w:val="0"/>
                    <w:adjustRightInd w:val="0"/>
                    <w:jc w:val="center"/>
                    <w:rPr>
                      <w:color w:val="000000"/>
                      <w:sz w:val="20"/>
                      <w:szCs w:val="20"/>
                      <w:lang w:val="fr-FR"/>
                    </w:rPr>
                  </w:pPr>
                  <w:r>
                    <w:rPr>
                      <w:color w:val="000000"/>
                      <w:sz w:val="20"/>
                      <w:szCs w:val="20"/>
                      <w:lang w:val="fr-FR"/>
                    </w:rPr>
                    <w:t>Saint Germain en Laye, France</w:t>
                  </w:r>
                </w:p>
                <w:p w14:paraId="26179DB0" w14:textId="77777777" w:rsidR="001A41A8" w:rsidRDefault="001A41A8">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xml:space="preserve">:  +33 1 34 51 82 05 </w:t>
                  </w:r>
                </w:p>
                <w:p w14:paraId="73093B0E" w14:textId="77777777" w:rsidR="001A41A8" w:rsidRDefault="001A41A8">
                  <w:pPr>
                    <w:autoSpaceDE w:val="0"/>
                    <w:autoSpaceDN w:val="0"/>
                    <w:adjustRightInd w:val="0"/>
                    <w:jc w:val="center"/>
                    <w:rPr>
                      <w:color w:val="000000"/>
                      <w:sz w:val="18"/>
                      <w:szCs w:val="18"/>
                      <w:lang w:val="fr-FR"/>
                    </w:rPr>
                  </w:pPr>
                  <w:proofErr w:type="gramStart"/>
                  <w:r>
                    <w:rPr>
                      <w:color w:val="000000"/>
                      <w:sz w:val="20"/>
                      <w:szCs w:val="20"/>
                    </w:rPr>
                    <w:t>e</w:t>
                  </w:r>
                  <w:proofErr w:type="gramEnd"/>
                  <w:r>
                    <w:rPr>
                      <w:color w:val="000000"/>
                      <w:sz w:val="20"/>
                      <w:szCs w:val="20"/>
                    </w:rPr>
                    <w:t xml:space="preserve">-mail:  </w:t>
                  </w:r>
                  <w:hyperlink r:id="rId9" w:history="1">
                    <w:r w:rsidRPr="00126198">
                      <w:rPr>
                        <w:rStyle w:val="Hyperlink"/>
                        <w:rFonts w:cs="Arial"/>
                        <w:sz w:val="20"/>
                        <w:szCs w:val="20"/>
                      </w:rPr>
                      <w:t>iala-aism@wanadoo.fr</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0" w:history="1">
                    <w:r w:rsidRPr="00126198">
                      <w:rPr>
                        <w:rStyle w:val="Hyperlink"/>
                        <w:rFonts w:cs="Arial"/>
                        <w:sz w:val="20"/>
                        <w:szCs w:val="20"/>
                      </w:rPr>
                      <w:t>www.iala-aism.org</w:t>
                    </w:r>
                  </w:hyperlink>
                </w:p>
              </w:txbxContent>
            </v:textbox>
          </v:shape>
        </w:pict>
      </w:r>
      <w:r>
        <w:rPr>
          <w:noProof/>
          <w:lang w:val="en-AU" w:eastAsia="en-AU"/>
        </w:rPr>
        <w:pict w14:anchorId="154772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IALA logo1" style="position:absolute;left:0;text-align:left;margin-left:198pt;margin-top:363.1pt;width:70.75pt;height:97.4pt;z-index:251655680;visibility:visible">
            <v:imagedata r:id="rId11" o:title=""/>
          </v:shape>
        </w:pict>
      </w:r>
      <w:r>
        <w:rPr>
          <w:noProof/>
          <w:lang w:val="en-AU" w:eastAsia="en-AU"/>
        </w:rPr>
        <w:pict w14:anchorId="71050C6F">
          <v:shape id="_x0000_s1032" type="#_x0000_t202" style="position:absolute;left:0;text-align:left;margin-left:84pt;margin-top:39.1pt;width:4in;height:258.85pt;z-index:251654656" o:regroupid="2" filled="f" fillcolor="#0c9" stroked="f">
            <v:textbox style="mso-next-textbox:#_x0000_s1032">
              <w:txbxContent>
                <w:p w14:paraId="558B4B75" w14:textId="77777777" w:rsidR="001A41A8" w:rsidRPr="00380C7B" w:rsidRDefault="001A41A8">
                  <w:pPr>
                    <w:autoSpaceDE w:val="0"/>
                    <w:autoSpaceDN w:val="0"/>
                    <w:adjustRightInd w:val="0"/>
                    <w:jc w:val="center"/>
                    <w:rPr>
                      <w:b/>
                      <w:bCs/>
                      <w:color w:val="000000"/>
                      <w:sz w:val="36"/>
                      <w:szCs w:val="36"/>
                      <w:highlight w:val="yellow"/>
                    </w:rPr>
                  </w:pPr>
                  <w:r>
                    <w:rPr>
                      <w:b/>
                      <w:bCs/>
                      <w:color w:val="000000"/>
                      <w:sz w:val="36"/>
                      <w:szCs w:val="36"/>
                    </w:rPr>
                    <w:t>IALA Guideline No</w:t>
                  </w:r>
                  <w:r w:rsidRPr="002559C1">
                    <w:rPr>
                      <w:b/>
                      <w:bCs/>
                      <w:color w:val="000000"/>
                      <w:sz w:val="36"/>
                      <w:szCs w:val="36"/>
                    </w:rPr>
                    <w:t>. 1081</w:t>
                  </w:r>
                </w:p>
                <w:p w14:paraId="5BDA9C79" w14:textId="77777777" w:rsidR="001A41A8" w:rsidRPr="00380C7B" w:rsidRDefault="001A41A8">
                  <w:pPr>
                    <w:autoSpaceDE w:val="0"/>
                    <w:autoSpaceDN w:val="0"/>
                    <w:adjustRightInd w:val="0"/>
                    <w:jc w:val="center"/>
                    <w:rPr>
                      <w:b/>
                      <w:bCs/>
                      <w:color w:val="000000"/>
                      <w:sz w:val="36"/>
                      <w:szCs w:val="36"/>
                      <w:highlight w:val="yellow"/>
                    </w:rPr>
                  </w:pPr>
                </w:p>
                <w:p w14:paraId="6CB1A70B" w14:textId="77777777" w:rsidR="001A41A8" w:rsidRDefault="001A41A8">
                  <w:pPr>
                    <w:autoSpaceDE w:val="0"/>
                    <w:autoSpaceDN w:val="0"/>
                    <w:adjustRightInd w:val="0"/>
                    <w:jc w:val="center"/>
                    <w:rPr>
                      <w:ins w:id="0" w:author="lighthouse" w:date="2012-04-26T16:09:00Z"/>
                      <w:b/>
                      <w:bCs/>
                      <w:color w:val="000000"/>
                      <w:sz w:val="36"/>
                      <w:szCs w:val="36"/>
                      <w:lang w:eastAsia="ja-JP"/>
                    </w:rPr>
                  </w:pPr>
                  <w:r w:rsidRPr="00921FCF">
                    <w:rPr>
                      <w:b/>
                      <w:bCs/>
                      <w:color w:val="000000"/>
                      <w:sz w:val="36"/>
                      <w:szCs w:val="36"/>
                    </w:rPr>
                    <w:t>On</w:t>
                  </w:r>
                </w:p>
                <w:p w14:paraId="76625012" w14:textId="77777777" w:rsidR="001A41A8" w:rsidRDefault="001A41A8">
                  <w:pPr>
                    <w:autoSpaceDE w:val="0"/>
                    <w:autoSpaceDN w:val="0"/>
                    <w:adjustRightInd w:val="0"/>
                    <w:jc w:val="center"/>
                    <w:rPr>
                      <w:ins w:id="1" w:author="lighthouse" w:date="2012-04-26T16:09:00Z"/>
                      <w:b/>
                      <w:bCs/>
                      <w:color w:val="000000"/>
                      <w:sz w:val="36"/>
                      <w:szCs w:val="36"/>
                      <w:lang w:eastAsia="ja-JP"/>
                    </w:rPr>
                  </w:pPr>
                </w:p>
                <w:p w14:paraId="34A6C524" w14:textId="77777777" w:rsidR="001A41A8" w:rsidRPr="00921FCF" w:rsidRDefault="001A41A8">
                  <w:pPr>
                    <w:autoSpaceDE w:val="0"/>
                    <w:autoSpaceDN w:val="0"/>
                    <w:adjustRightInd w:val="0"/>
                    <w:jc w:val="center"/>
                    <w:rPr>
                      <w:b/>
                      <w:bCs/>
                      <w:color w:val="000000"/>
                      <w:sz w:val="36"/>
                      <w:szCs w:val="36"/>
                      <w:lang w:eastAsia="ja-JP"/>
                    </w:rPr>
                  </w:pPr>
                  <w:proofErr w:type="gramStart"/>
                  <w:ins w:id="2" w:author="lighthouse" w:date="2012-04-26T16:09:00Z">
                    <w:r>
                      <w:rPr>
                        <w:rFonts w:hint="eastAsia"/>
                        <w:b/>
                        <w:bCs/>
                        <w:color w:val="000000"/>
                        <w:sz w:val="36"/>
                        <w:szCs w:val="36"/>
                        <w:lang w:eastAsia="ja-JP"/>
                      </w:rPr>
                      <w:t>the</w:t>
                    </w:r>
                    <w:proofErr w:type="gramEnd"/>
                    <w:r>
                      <w:rPr>
                        <w:rFonts w:hint="eastAsia"/>
                        <w:b/>
                        <w:bCs/>
                        <w:color w:val="000000"/>
                        <w:sz w:val="36"/>
                        <w:szCs w:val="36"/>
                        <w:lang w:eastAsia="ja-JP"/>
                      </w:rPr>
                      <w:t xml:space="preserve"> Provision of</w:t>
                    </w:r>
                  </w:ins>
                </w:p>
                <w:p w14:paraId="7CE5C0A1" w14:textId="77777777" w:rsidR="001A41A8" w:rsidRPr="00921FCF" w:rsidRDefault="001A41A8">
                  <w:pPr>
                    <w:autoSpaceDE w:val="0"/>
                    <w:autoSpaceDN w:val="0"/>
                    <w:adjustRightInd w:val="0"/>
                    <w:jc w:val="center"/>
                    <w:rPr>
                      <w:b/>
                      <w:bCs/>
                      <w:color w:val="000000"/>
                      <w:sz w:val="36"/>
                      <w:szCs w:val="36"/>
                    </w:rPr>
                  </w:pPr>
                </w:p>
                <w:p w14:paraId="151BD66E" w14:textId="77777777" w:rsidR="001A41A8" w:rsidRPr="00380C7B" w:rsidRDefault="001A41A8">
                  <w:pPr>
                    <w:autoSpaceDE w:val="0"/>
                    <w:autoSpaceDN w:val="0"/>
                    <w:adjustRightInd w:val="0"/>
                    <w:jc w:val="center"/>
                    <w:rPr>
                      <w:b/>
                      <w:bCs/>
                      <w:color w:val="000000"/>
                      <w:sz w:val="36"/>
                      <w:szCs w:val="36"/>
                      <w:highlight w:val="yellow"/>
                    </w:rPr>
                  </w:pPr>
                  <w:r w:rsidRPr="00921FCF">
                    <w:rPr>
                      <w:b/>
                      <w:bCs/>
                      <w:color w:val="000000"/>
                      <w:sz w:val="36"/>
                      <w:szCs w:val="36"/>
                    </w:rPr>
                    <w:t>Virtual Aids to Navigation</w:t>
                  </w:r>
                </w:p>
                <w:p w14:paraId="67FDE9D7" w14:textId="77777777" w:rsidR="001A41A8" w:rsidRPr="00380C7B" w:rsidRDefault="001A41A8">
                  <w:pPr>
                    <w:autoSpaceDE w:val="0"/>
                    <w:autoSpaceDN w:val="0"/>
                    <w:adjustRightInd w:val="0"/>
                    <w:jc w:val="center"/>
                    <w:rPr>
                      <w:b/>
                      <w:bCs/>
                      <w:color w:val="000000"/>
                      <w:sz w:val="36"/>
                      <w:szCs w:val="36"/>
                      <w:highlight w:val="yellow"/>
                    </w:rPr>
                  </w:pPr>
                </w:p>
                <w:p w14:paraId="1300B992" w14:textId="77777777" w:rsidR="001A41A8" w:rsidRPr="00380C7B" w:rsidRDefault="001A41A8">
                  <w:pPr>
                    <w:autoSpaceDE w:val="0"/>
                    <w:autoSpaceDN w:val="0"/>
                    <w:adjustRightInd w:val="0"/>
                    <w:jc w:val="center"/>
                    <w:rPr>
                      <w:b/>
                      <w:bCs/>
                      <w:color w:val="000000"/>
                      <w:sz w:val="36"/>
                      <w:szCs w:val="36"/>
                      <w:highlight w:val="yellow"/>
                      <w:lang w:eastAsia="ja-JP"/>
                    </w:rPr>
                  </w:pPr>
                  <w:r w:rsidRPr="002559C1">
                    <w:rPr>
                      <w:b/>
                      <w:bCs/>
                      <w:color w:val="000000"/>
                      <w:sz w:val="36"/>
                      <w:szCs w:val="36"/>
                    </w:rPr>
                    <w:t>Edition 1</w:t>
                  </w:r>
                  <w:ins w:id="3" w:author="lighthouse" w:date="2012-04-25T21:55:00Z">
                    <w:r>
                      <w:rPr>
                        <w:rFonts w:hint="eastAsia"/>
                        <w:b/>
                        <w:bCs/>
                        <w:color w:val="000000"/>
                        <w:sz w:val="36"/>
                        <w:szCs w:val="36"/>
                        <w:lang w:eastAsia="ja-JP"/>
                      </w:rPr>
                      <w:t>.?</w:t>
                    </w:r>
                  </w:ins>
                </w:p>
                <w:p w14:paraId="1DDBCF10" w14:textId="77777777" w:rsidR="001A41A8" w:rsidRPr="00380C7B" w:rsidRDefault="001A41A8">
                  <w:pPr>
                    <w:autoSpaceDE w:val="0"/>
                    <w:autoSpaceDN w:val="0"/>
                    <w:adjustRightInd w:val="0"/>
                    <w:jc w:val="center"/>
                    <w:rPr>
                      <w:b/>
                      <w:bCs/>
                      <w:color w:val="000000"/>
                      <w:sz w:val="36"/>
                      <w:szCs w:val="36"/>
                      <w:highlight w:val="yellow"/>
                    </w:rPr>
                  </w:pPr>
                </w:p>
                <w:p w14:paraId="14A3550F" w14:textId="77777777" w:rsidR="001A41A8" w:rsidRPr="00380C7B" w:rsidRDefault="001A41A8">
                  <w:pPr>
                    <w:autoSpaceDE w:val="0"/>
                    <w:autoSpaceDN w:val="0"/>
                    <w:adjustRightInd w:val="0"/>
                    <w:jc w:val="center"/>
                    <w:rPr>
                      <w:b/>
                      <w:bCs/>
                      <w:color w:val="000000"/>
                      <w:sz w:val="36"/>
                      <w:szCs w:val="36"/>
                      <w:highlight w:val="yellow"/>
                    </w:rPr>
                  </w:pPr>
                  <w:del w:id="4" w:author="lighthouse" w:date="2012-04-25T21:55:00Z">
                    <w:r w:rsidRPr="002559C1" w:rsidDel="00C6474B">
                      <w:rPr>
                        <w:b/>
                        <w:bCs/>
                        <w:color w:val="000000"/>
                        <w:sz w:val="36"/>
                        <w:szCs w:val="36"/>
                      </w:rPr>
                      <w:delText>March 2010</w:delText>
                    </w:r>
                  </w:del>
                </w:p>
                <w:p w14:paraId="5902D56C" w14:textId="77777777" w:rsidR="001A41A8" w:rsidRDefault="001A41A8">
                  <w:pPr>
                    <w:autoSpaceDE w:val="0"/>
                    <w:autoSpaceDN w:val="0"/>
                    <w:adjustRightInd w:val="0"/>
                    <w:jc w:val="center"/>
                    <w:rPr>
                      <w:b/>
                      <w:bCs/>
                      <w:color w:val="000000"/>
                    </w:rPr>
                  </w:pPr>
                </w:p>
              </w:txbxContent>
            </v:textbox>
          </v:shape>
        </w:pict>
      </w:r>
      <w:r w:rsidR="00472C35" w:rsidRPr="003A2A50">
        <w:br w:type="page"/>
      </w:r>
      <w:bookmarkStart w:id="5" w:name="_Toc257184184"/>
      <w:r w:rsidR="00472C35" w:rsidRPr="003A2A50">
        <w:lastRenderedPageBreak/>
        <w:t>Document Revisions</w:t>
      </w:r>
      <w:bookmarkEnd w:id="5"/>
    </w:p>
    <w:p w14:paraId="056FC31A" w14:textId="77777777" w:rsidR="00472C35" w:rsidRPr="003A2A50" w:rsidRDefault="00472C35">
      <w:pPr>
        <w:pStyle w:val="BodyText"/>
      </w:pPr>
      <w:r w:rsidRPr="003A2A50">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72C35" w:rsidRPr="00AF730A" w14:paraId="511D4D96" w14:textId="77777777">
        <w:tc>
          <w:tcPr>
            <w:tcW w:w="1908" w:type="dxa"/>
          </w:tcPr>
          <w:p w14:paraId="2B9C5F10" w14:textId="77777777" w:rsidR="00472C35" w:rsidRPr="00AF730A" w:rsidRDefault="00472C35">
            <w:pPr>
              <w:spacing w:before="60" w:after="60"/>
              <w:jc w:val="center"/>
              <w:rPr>
                <w:rFonts w:eastAsiaTheme="minorEastAsia"/>
                <w:b/>
                <w:bCs/>
              </w:rPr>
            </w:pPr>
            <w:r w:rsidRPr="00AF730A">
              <w:rPr>
                <w:rFonts w:eastAsiaTheme="minorEastAsia"/>
                <w:b/>
                <w:bCs/>
              </w:rPr>
              <w:t>Date</w:t>
            </w:r>
          </w:p>
        </w:tc>
        <w:tc>
          <w:tcPr>
            <w:tcW w:w="3360" w:type="dxa"/>
          </w:tcPr>
          <w:p w14:paraId="28F7BF82" w14:textId="77777777" w:rsidR="00472C35" w:rsidRPr="00AF730A" w:rsidRDefault="00472C35">
            <w:pPr>
              <w:spacing w:before="60" w:after="60"/>
              <w:jc w:val="center"/>
              <w:rPr>
                <w:rFonts w:eastAsiaTheme="minorEastAsia"/>
                <w:b/>
                <w:bCs/>
              </w:rPr>
            </w:pPr>
            <w:r w:rsidRPr="00AF730A">
              <w:rPr>
                <w:rFonts w:eastAsiaTheme="minorEastAsia"/>
                <w:b/>
                <w:bCs/>
              </w:rPr>
              <w:t>Page / Section Revised</w:t>
            </w:r>
          </w:p>
        </w:tc>
        <w:tc>
          <w:tcPr>
            <w:tcW w:w="4161" w:type="dxa"/>
          </w:tcPr>
          <w:p w14:paraId="437A97C6" w14:textId="77777777" w:rsidR="00472C35" w:rsidRPr="00AF730A" w:rsidRDefault="00472C35">
            <w:pPr>
              <w:spacing w:before="60" w:after="60"/>
              <w:jc w:val="center"/>
              <w:rPr>
                <w:rFonts w:eastAsiaTheme="minorEastAsia"/>
                <w:b/>
                <w:bCs/>
              </w:rPr>
            </w:pPr>
            <w:r w:rsidRPr="00AF730A">
              <w:rPr>
                <w:rFonts w:eastAsiaTheme="minorEastAsia"/>
                <w:b/>
                <w:bCs/>
              </w:rPr>
              <w:t>Requirement for Revision</w:t>
            </w:r>
          </w:p>
        </w:tc>
      </w:tr>
      <w:tr w:rsidR="00472C35" w:rsidRPr="00AF730A" w14:paraId="7D8B1402" w14:textId="77777777">
        <w:trPr>
          <w:trHeight w:val="851"/>
        </w:trPr>
        <w:tc>
          <w:tcPr>
            <w:tcW w:w="1908" w:type="dxa"/>
            <w:vAlign w:val="center"/>
          </w:tcPr>
          <w:p w14:paraId="6C365858" w14:textId="77777777" w:rsidR="00472C35" w:rsidRPr="00AF730A" w:rsidRDefault="00472C35">
            <w:pPr>
              <w:spacing w:before="60" w:after="60"/>
              <w:rPr>
                <w:rFonts w:eastAsiaTheme="minorEastAsia"/>
                <w:highlight w:val="yellow"/>
              </w:rPr>
            </w:pPr>
          </w:p>
        </w:tc>
        <w:tc>
          <w:tcPr>
            <w:tcW w:w="3360" w:type="dxa"/>
            <w:vAlign w:val="center"/>
          </w:tcPr>
          <w:p w14:paraId="7BE81489" w14:textId="77777777" w:rsidR="00472C35" w:rsidRPr="00AF730A" w:rsidRDefault="00472C35">
            <w:pPr>
              <w:spacing w:before="60" w:after="60"/>
              <w:rPr>
                <w:rFonts w:eastAsiaTheme="minorEastAsia"/>
                <w:highlight w:val="yellow"/>
              </w:rPr>
            </w:pPr>
          </w:p>
        </w:tc>
        <w:tc>
          <w:tcPr>
            <w:tcW w:w="4161" w:type="dxa"/>
            <w:vAlign w:val="center"/>
          </w:tcPr>
          <w:p w14:paraId="1168D39E" w14:textId="77777777" w:rsidR="00472C35" w:rsidRPr="00AF730A" w:rsidRDefault="00472C35">
            <w:pPr>
              <w:spacing w:before="60" w:after="60"/>
              <w:rPr>
                <w:rFonts w:eastAsiaTheme="minorEastAsia"/>
              </w:rPr>
            </w:pPr>
          </w:p>
        </w:tc>
      </w:tr>
      <w:tr w:rsidR="00472C35" w:rsidRPr="00AF730A" w14:paraId="2CC9265A" w14:textId="77777777">
        <w:trPr>
          <w:trHeight w:val="851"/>
        </w:trPr>
        <w:tc>
          <w:tcPr>
            <w:tcW w:w="1908" w:type="dxa"/>
            <w:vAlign w:val="center"/>
          </w:tcPr>
          <w:p w14:paraId="5B8B9918" w14:textId="77777777" w:rsidR="00472C35" w:rsidRPr="00AF730A" w:rsidRDefault="00472C35">
            <w:pPr>
              <w:spacing w:before="60" w:after="60"/>
              <w:rPr>
                <w:rFonts w:eastAsiaTheme="minorEastAsia"/>
              </w:rPr>
            </w:pPr>
          </w:p>
        </w:tc>
        <w:tc>
          <w:tcPr>
            <w:tcW w:w="3360" w:type="dxa"/>
            <w:vAlign w:val="center"/>
          </w:tcPr>
          <w:p w14:paraId="157D1E0A" w14:textId="77777777" w:rsidR="00472C35" w:rsidRPr="00AF730A" w:rsidRDefault="00472C35">
            <w:pPr>
              <w:spacing w:before="60" w:after="60"/>
              <w:rPr>
                <w:rFonts w:eastAsiaTheme="minorEastAsia"/>
              </w:rPr>
            </w:pPr>
          </w:p>
        </w:tc>
        <w:tc>
          <w:tcPr>
            <w:tcW w:w="4161" w:type="dxa"/>
            <w:vAlign w:val="center"/>
          </w:tcPr>
          <w:p w14:paraId="7BF623D2" w14:textId="77777777" w:rsidR="00472C35" w:rsidRPr="00AF730A" w:rsidRDefault="00472C35">
            <w:pPr>
              <w:spacing w:before="60" w:after="60"/>
              <w:rPr>
                <w:rFonts w:eastAsiaTheme="minorEastAsia"/>
              </w:rPr>
            </w:pPr>
          </w:p>
        </w:tc>
      </w:tr>
      <w:tr w:rsidR="00472C35" w:rsidRPr="00AF730A" w14:paraId="7C1573BF" w14:textId="77777777">
        <w:trPr>
          <w:trHeight w:val="851"/>
        </w:trPr>
        <w:tc>
          <w:tcPr>
            <w:tcW w:w="1908" w:type="dxa"/>
            <w:vAlign w:val="center"/>
          </w:tcPr>
          <w:p w14:paraId="3BD1164C" w14:textId="77777777" w:rsidR="00472C35" w:rsidRPr="00AF730A" w:rsidRDefault="00472C35">
            <w:pPr>
              <w:spacing w:before="60" w:after="60"/>
              <w:rPr>
                <w:rFonts w:eastAsiaTheme="minorEastAsia"/>
              </w:rPr>
            </w:pPr>
          </w:p>
        </w:tc>
        <w:tc>
          <w:tcPr>
            <w:tcW w:w="3360" w:type="dxa"/>
            <w:vAlign w:val="center"/>
          </w:tcPr>
          <w:p w14:paraId="5F514603" w14:textId="77777777" w:rsidR="00472C35" w:rsidRPr="00AF730A" w:rsidRDefault="00472C35">
            <w:pPr>
              <w:spacing w:before="60" w:after="60"/>
              <w:rPr>
                <w:rFonts w:eastAsiaTheme="minorEastAsia"/>
              </w:rPr>
            </w:pPr>
          </w:p>
        </w:tc>
        <w:tc>
          <w:tcPr>
            <w:tcW w:w="4161" w:type="dxa"/>
            <w:vAlign w:val="center"/>
          </w:tcPr>
          <w:p w14:paraId="4BF7CA37" w14:textId="77777777" w:rsidR="00472C35" w:rsidRPr="00AF730A" w:rsidRDefault="00472C35">
            <w:pPr>
              <w:spacing w:before="60" w:after="60"/>
              <w:rPr>
                <w:rFonts w:eastAsiaTheme="minorEastAsia"/>
              </w:rPr>
            </w:pPr>
          </w:p>
        </w:tc>
      </w:tr>
      <w:tr w:rsidR="00472C35" w:rsidRPr="00AF730A" w14:paraId="3A828625" w14:textId="77777777">
        <w:trPr>
          <w:trHeight w:val="851"/>
        </w:trPr>
        <w:tc>
          <w:tcPr>
            <w:tcW w:w="1908" w:type="dxa"/>
            <w:vAlign w:val="center"/>
          </w:tcPr>
          <w:p w14:paraId="5E06696F" w14:textId="77777777" w:rsidR="00472C35" w:rsidRPr="00AF730A" w:rsidRDefault="00472C35">
            <w:pPr>
              <w:spacing w:before="60" w:after="60"/>
              <w:rPr>
                <w:rFonts w:eastAsiaTheme="minorEastAsia"/>
              </w:rPr>
            </w:pPr>
          </w:p>
        </w:tc>
        <w:tc>
          <w:tcPr>
            <w:tcW w:w="3360" w:type="dxa"/>
            <w:vAlign w:val="center"/>
          </w:tcPr>
          <w:p w14:paraId="3707BBB0" w14:textId="77777777" w:rsidR="00472C35" w:rsidRPr="00AF730A" w:rsidRDefault="00472C35">
            <w:pPr>
              <w:spacing w:before="60" w:after="60"/>
              <w:rPr>
                <w:rFonts w:eastAsiaTheme="minorEastAsia"/>
              </w:rPr>
            </w:pPr>
          </w:p>
        </w:tc>
        <w:tc>
          <w:tcPr>
            <w:tcW w:w="4161" w:type="dxa"/>
            <w:vAlign w:val="center"/>
          </w:tcPr>
          <w:p w14:paraId="3EB82C26" w14:textId="77777777" w:rsidR="00472C35" w:rsidRPr="00AF730A" w:rsidRDefault="00472C35">
            <w:pPr>
              <w:spacing w:before="60" w:after="60"/>
              <w:rPr>
                <w:rFonts w:eastAsiaTheme="minorEastAsia"/>
              </w:rPr>
            </w:pPr>
          </w:p>
        </w:tc>
      </w:tr>
      <w:tr w:rsidR="00472C35" w:rsidRPr="00AF730A" w14:paraId="24079C07" w14:textId="77777777">
        <w:trPr>
          <w:trHeight w:val="851"/>
        </w:trPr>
        <w:tc>
          <w:tcPr>
            <w:tcW w:w="1908" w:type="dxa"/>
            <w:vAlign w:val="center"/>
          </w:tcPr>
          <w:p w14:paraId="3C611933" w14:textId="77777777" w:rsidR="00472C35" w:rsidRPr="00AF730A" w:rsidRDefault="00472C35">
            <w:pPr>
              <w:spacing w:before="60" w:after="60"/>
              <w:rPr>
                <w:rFonts w:eastAsiaTheme="minorEastAsia"/>
              </w:rPr>
            </w:pPr>
          </w:p>
        </w:tc>
        <w:tc>
          <w:tcPr>
            <w:tcW w:w="3360" w:type="dxa"/>
            <w:vAlign w:val="center"/>
          </w:tcPr>
          <w:p w14:paraId="7410989C" w14:textId="77777777" w:rsidR="00472C35" w:rsidRPr="00AF730A" w:rsidRDefault="00472C35">
            <w:pPr>
              <w:spacing w:before="60" w:after="60"/>
              <w:rPr>
                <w:rFonts w:eastAsiaTheme="minorEastAsia"/>
              </w:rPr>
            </w:pPr>
          </w:p>
        </w:tc>
        <w:tc>
          <w:tcPr>
            <w:tcW w:w="4161" w:type="dxa"/>
            <w:vAlign w:val="center"/>
          </w:tcPr>
          <w:p w14:paraId="3BBB85C5" w14:textId="77777777" w:rsidR="00472C35" w:rsidRPr="00AF730A" w:rsidRDefault="00472C35">
            <w:pPr>
              <w:spacing w:before="60" w:after="60"/>
              <w:rPr>
                <w:rFonts w:eastAsiaTheme="minorEastAsia"/>
              </w:rPr>
            </w:pPr>
          </w:p>
        </w:tc>
      </w:tr>
      <w:tr w:rsidR="00472C35" w:rsidRPr="00AF730A" w14:paraId="18B0573D" w14:textId="77777777">
        <w:trPr>
          <w:trHeight w:val="851"/>
        </w:trPr>
        <w:tc>
          <w:tcPr>
            <w:tcW w:w="1908" w:type="dxa"/>
            <w:vAlign w:val="center"/>
          </w:tcPr>
          <w:p w14:paraId="52F97AA1" w14:textId="77777777" w:rsidR="00472C35" w:rsidRPr="00AF730A" w:rsidRDefault="00472C35">
            <w:pPr>
              <w:spacing w:before="60" w:after="60"/>
              <w:rPr>
                <w:rFonts w:eastAsiaTheme="minorEastAsia"/>
              </w:rPr>
            </w:pPr>
          </w:p>
        </w:tc>
        <w:tc>
          <w:tcPr>
            <w:tcW w:w="3360" w:type="dxa"/>
            <w:vAlign w:val="center"/>
          </w:tcPr>
          <w:p w14:paraId="47E25445" w14:textId="77777777" w:rsidR="00472C35" w:rsidRPr="00AF730A" w:rsidRDefault="00472C35">
            <w:pPr>
              <w:spacing w:before="60" w:after="60"/>
              <w:rPr>
                <w:rFonts w:eastAsiaTheme="minorEastAsia"/>
              </w:rPr>
            </w:pPr>
          </w:p>
        </w:tc>
        <w:tc>
          <w:tcPr>
            <w:tcW w:w="4161" w:type="dxa"/>
            <w:vAlign w:val="center"/>
          </w:tcPr>
          <w:p w14:paraId="50C7B67A" w14:textId="77777777" w:rsidR="00472C35" w:rsidRPr="00AF730A" w:rsidRDefault="00472C35">
            <w:pPr>
              <w:spacing w:before="60" w:after="60"/>
              <w:rPr>
                <w:rFonts w:eastAsiaTheme="minorEastAsia"/>
              </w:rPr>
            </w:pPr>
          </w:p>
        </w:tc>
      </w:tr>
    </w:tbl>
    <w:p w14:paraId="400F8EBC" w14:textId="77777777" w:rsidR="00472C35" w:rsidRPr="003A2A50" w:rsidRDefault="00472C35">
      <w:pPr>
        <w:pStyle w:val="Title"/>
      </w:pPr>
      <w:r w:rsidRPr="009423F0">
        <w:br w:type="page"/>
      </w:r>
      <w:bookmarkStart w:id="6" w:name="_Toc257184185"/>
      <w:r w:rsidRPr="009423F0">
        <w:lastRenderedPageBreak/>
        <w:t>Table of Contents</w:t>
      </w:r>
      <w:bookmarkEnd w:id="6"/>
    </w:p>
    <w:p w14:paraId="2FE39864" w14:textId="77777777" w:rsidR="00F85443" w:rsidRDefault="00993C6C">
      <w:pPr>
        <w:pStyle w:val="TOC1"/>
        <w:rPr>
          <w:rFonts w:asciiTheme="minorHAnsi" w:hAnsiTheme="minorHAnsi" w:cstheme="minorBidi"/>
          <w:b w:val="0"/>
          <w:bCs w:val="0"/>
          <w:caps w:val="0"/>
          <w:lang w:eastAsia="en-GB"/>
        </w:rPr>
      </w:pPr>
      <w:r w:rsidRPr="009423F0">
        <w:rPr>
          <w:noProof w:val="0"/>
        </w:rPr>
        <w:fldChar w:fldCharType="begin"/>
      </w:r>
      <w:r w:rsidR="00472C35" w:rsidRPr="009423F0">
        <w:rPr>
          <w:noProof w:val="0"/>
        </w:rPr>
        <w:instrText xml:space="preserve"> TOC \o "2-3" \h \z \t "Heading 1,1,Appendix,4,Title,1" </w:instrText>
      </w:r>
      <w:r w:rsidRPr="009423F0">
        <w:rPr>
          <w:noProof w:val="0"/>
        </w:rPr>
        <w:fldChar w:fldCharType="separate"/>
      </w:r>
      <w:hyperlink w:anchor="_Toc257184184" w:history="1">
        <w:r w:rsidR="00F85443" w:rsidRPr="00BC7787">
          <w:rPr>
            <w:rStyle w:val="Hyperlink"/>
          </w:rPr>
          <w:t>Document Revisions</w:t>
        </w:r>
        <w:r w:rsidR="00F85443">
          <w:rPr>
            <w:webHidden/>
          </w:rPr>
          <w:tab/>
        </w:r>
        <w:r>
          <w:rPr>
            <w:webHidden/>
          </w:rPr>
          <w:fldChar w:fldCharType="begin"/>
        </w:r>
        <w:r w:rsidR="00F85443">
          <w:rPr>
            <w:webHidden/>
          </w:rPr>
          <w:instrText xml:space="preserve"> PAGEREF _Toc257184184 \h </w:instrText>
        </w:r>
        <w:r>
          <w:rPr>
            <w:webHidden/>
          </w:rPr>
        </w:r>
        <w:r>
          <w:rPr>
            <w:webHidden/>
          </w:rPr>
          <w:fldChar w:fldCharType="separate"/>
        </w:r>
        <w:r w:rsidR="00F85443">
          <w:rPr>
            <w:webHidden/>
          </w:rPr>
          <w:t>2</w:t>
        </w:r>
        <w:r>
          <w:rPr>
            <w:webHidden/>
          </w:rPr>
          <w:fldChar w:fldCharType="end"/>
        </w:r>
      </w:hyperlink>
    </w:p>
    <w:p w14:paraId="495A02DA" w14:textId="77777777" w:rsidR="00F85443" w:rsidRDefault="003F1384">
      <w:pPr>
        <w:pStyle w:val="TOC1"/>
        <w:rPr>
          <w:rFonts w:asciiTheme="minorHAnsi" w:hAnsiTheme="minorHAnsi" w:cstheme="minorBidi"/>
          <w:b w:val="0"/>
          <w:bCs w:val="0"/>
          <w:caps w:val="0"/>
          <w:lang w:eastAsia="en-GB"/>
        </w:rPr>
      </w:pPr>
      <w:hyperlink w:anchor="_Toc257184185" w:history="1">
        <w:r w:rsidR="00F85443" w:rsidRPr="00BC7787">
          <w:rPr>
            <w:rStyle w:val="Hyperlink"/>
          </w:rPr>
          <w:t>Table of Contents</w:t>
        </w:r>
        <w:r w:rsidR="00F85443">
          <w:rPr>
            <w:webHidden/>
          </w:rPr>
          <w:tab/>
        </w:r>
        <w:r w:rsidR="00993C6C">
          <w:rPr>
            <w:webHidden/>
          </w:rPr>
          <w:fldChar w:fldCharType="begin"/>
        </w:r>
        <w:r w:rsidR="00F85443">
          <w:rPr>
            <w:webHidden/>
          </w:rPr>
          <w:instrText xml:space="preserve"> PAGEREF _Toc257184185 \h </w:instrText>
        </w:r>
        <w:r w:rsidR="00993C6C">
          <w:rPr>
            <w:webHidden/>
          </w:rPr>
        </w:r>
        <w:r w:rsidR="00993C6C">
          <w:rPr>
            <w:webHidden/>
          </w:rPr>
          <w:fldChar w:fldCharType="separate"/>
        </w:r>
        <w:r w:rsidR="00F85443">
          <w:rPr>
            <w:webHidden/>
          </w:rPr>
          <w:t>3</w:t>
        </w:r>
        <w:r w:rsidR="00993C6C">
          <w:rPr>
            <w:webHidden/>
          </w:rPr>
          <w:fldChar w:fldCharType="end"/>
        </w:r>
      </w:hyperlink>
    </w:p>
    <w:p w14:paraId="1D2C4CD3" w14:textId="77777777" w:rsidR="00F85443" w:rsidRDefault="003F1384">
      <w:pPr>
        <w:pStyle w:val="TOC1"/>
        <w:rPr>
          <w:rFonts w:asciiTheme="minorHAnsi" w:hAnsiTheme="minorHAnsi" w:cstheme="minorBidi"/>
          <w:b w:val="0"/>
          <w:bCs w:val="0"/>
          <w:caps w:val="0"/>
          <w:lang w:eastAsia="en-GB"/>
        </w:rPr>
      </w:pPr>
      <w:hyperlink w:anchor="_Toc257184186" w:history="1">
        <w:r w:rsidR="00F85443" w:rsidRPr="00BC7787">
          <w:rPr>
            <w:rStyle w:val="Hyperlink"/>
          </w:rPr>
          <w:t>Index of Tables</w:t>
        </w:r>
        <w:r w:rsidR="00F85443">
          <w:rPr>
            <w:webHidden/>
          </w:rPr>
          <w:tab/>
        </w:r>
        <w:r w:rsidR="00993C6C">
          <w:rPr>
            <w:webHidden/>
          </w:rPr>
          <w:fldChar w:fldCharType="begin"/>
        </w:r>
        <w:r w:rsidR="00F85443">
          <w:rPr>
            <w:webHidden/>
          </w:rPr>
          <w:instrText xml:space="preserve"> PAGEREF _Toc257184186 \h </w:instrText>
        </w:r>
        <w:r w:rsidR="00993C6C">
          <w:rPr>
            <w:webHidden/>
          </w:rPr>
        </w:r>
        <w:r w:rsidR="00993C6C">
          <w:rPr>
            <w:webHidden/>
          </w:rPr>
          <w:fldChar w:fldCharType="separate"/>
        </w:r>
        <w:r w:rsidR="00F85443">
          <w:rPr>
            <w:webHidden/>
          </w:rPr>
          <w:t>4</w:t>
        </w:r>
        <w:r w:rsidR="00993C6C">
          <w:rPr>
            <w:webHidden/>
          </w:rPr>
          <w:fldChar w:fldCharType="end"/>
        </w:r>
      </w:hyperlink>
    </w:p>
    <w:p w14:paraId="478BF625" w14:textId="77777777" w:rsidR="00F85443" w:rsidRDefault="003F1384">
      <w:pPr>
        <w:pStyle w:val="TOC1"/>
        <w:rPr>
          <w:rFonts w:asciiTheme="minorHAnsi" w:hAnsiTheme="minorHAnsi" w:cstheme="minorBidi"/>
          <w:b w:val="0"/>
          <w:bCs w:val="0"/>
          <w:caps w:val="0"/>
          <w:lang w:eastAsia="en-GB"/>
        </w:rPr>
      </w:pPr>
      <w:hyperlink w:anchor="_Toc257184187" w:history="1">
        <w:r w:rsidR="00F85443" w:rsidRPr="00BC7787">
          <w:rPr>
            <w:rStyle w:val="Hyperlink"/>
          </w:rPr>
          <w:t>Virtual Aids to Navigation</w:t>
        </w:r>
        <w:r w:rsidR="00F85443">
          <w:rPr>
            <w:webHidden/>
          </w:rPr>
          <w:tab/>
        </w:r>
        <w:r w:rsidR="00993C6C">
          <w:rPr>
            <w:webHidden/>
          </w:rPr>
          <w:fldChar w:fldCharType="begin"/>
        </w:r>
        <w:r w:rsidR="00F85443">
          <w:rPr>
            <w:webHidden/>
          </w:rPr>
          <w:instrText xml:space="preserve"> PAGEREF _Toc257184187 \h </w:instrText>
        </w:r>
        <w:r w:rsidR="00993C6C">
          <w:rPr>
            <w:webHidden/>
          </w:rPr>
        </w:r>
        <w:r w:rsidR="00993C6C">
          <w:rPr>
            <w:webHidden/>
          </w:rPr>
          <w:fldChar w:fldCharType="separate"/>
        </w:r>
        <w:r w:rsidR="00F85443">
          <w:rPr>
            <w:webHidden/>
          </w:rPr>
          <w:t>5</w:t>
        </w:r>
        <w:r w:rsidR="00993C6C">
          <w:rPr>
            <w:webHidden/>
          </w:rPr>
          <w:fldChar w:fldCharType="end"/>
        </w:r>
      </w:hyperlink>
    </w:p>
    <w:p w14:paraId="5F6ECBD2" w14:textId="77777777" w:rsidR="00F85443" w:rsidRDefault="003F1384">
      <w:pPr>
        <w:pStyle w:val="TOC1"/>
        <w:rPr>
          <w:rFonts w:asciiTheme="minorHAnsi" w:hAnsiTheme="minorHAnsi" w:cstheme="minorBidi"/>
          <w:b w:val="0"/>
          <w:bCs w:val="0"/>
          <w:caps w:val="0"/>
          <w:lang w:eastAsia="en-GB"/>
        </w:rPr>
      </w:pPr>
      <w:hyperlink w:anchor="_Toc257184188" w:history="1">
        <w:r w:rsidR="00F85443" w:rsidRPr="00BC7787">
          <w:rPr>
            <w:rStyle w:val="Hyperlink"/>
          </w:rPr>
          <w:t>1</w:t>
        </w:r>
        <w:r w:rsidR="00F85443">
          <w:rPr>
            <w:rFonts w:asciiTheme="minorHAnsi" w:hAnsiTheme="minorHAnsi" w:cstheme="minorBidi"/>
            <w:b w:val="0"/>
            <w:bCs w:val="0"/>
            <w:caps w:val="0"/>
            <w:lang w:eastAsia="en-GB"/>
          </w:rPr>
          <w:tab/>
        </w:r>
        <w:r w:rsidR="00F85443" w:rsidRPr="00BC7787">
          <w:rPr>
            <w:rStyle w:val="Hyperlink"/>
          </w:rPr>
          <w:t>INTRODUCTION</w:t>
        </w:r>
        <w:r w:rsidR="00F85443">
          <w:rPr>
            <w:webHidden/>
          </w:rPr>
          <w:tab/>
        </w:r>
        <w:r w:rsidR="00993C6C">
          <w:rPr>
            <w:webHidden/>
          </w:rPr>
          <w:fldChar w:fldCharType="begin"/>
        </w:r>
        <w:r w:rsidR="00F85443">
          <w:rPr>
            <w:webHidden/>
          </w:rPr>
          <w:instrText xml:space="preserve"> PAGEREF _Toc257184188 \h </w:instrText>
        </w:r>
        <w:r w:rsidR="00993C6C">
          <w:rPr>
            <w:webHidden/>
          </w:rPr>
        </w:r>
        <w:r w:rsidR="00993C6C">
          <w:rPr>
            <w:webHidden/>
          </w:rPr>
          <w:fldChar w:fldCharType="separate"/>
        </w:r>
        <w:r w:rsidR="00F85443">
          <w:rPr>
            <w:webHidden/>
          </w:rPr>
          <w:t>5</w:t>
        </w:r>
        <w:r w:rsidR="00993C6C">
          <w:rPr>
            <w:webHidden/>
          </w:rPr>
          <w:fldChar w:fldCharType="end"/>
        </w:r>
      </w:hyperlink>
    </w:p>
    <w:p w14:paraId="388E2416" w14:textId="77777777" w:rsidR="00F85443" w:rsidRDefault="003F1384">
      <w:pPr>
        <w:pStyle w:val="TOC1"/>
        <w:rPr>
          <w:rFonts w:asciiTheme="minorHAnsi" w:hAnsiTheme="minorHAnsi" w:cstheme="minorBidi"/>
          <w:b w:val="0"/>
          <w:bCs w:val="0"/>
          <w:caps w:val="0"/>
          <w:lang w:eastAsia="en-GB"/>
        </w:rPr>
      </w:pPr>
      <w:hyperlink w:anchor="_Toc257184189" w:history="1">
        <w:r w:rsidR="00F85443" w:rsidRPr="00BC7787">
          <w:rPr>
            <w:rStyle w:val="Hyperlink"/>
          </w:rPr>
          <w:t>2</w:t>
        </w:r>
        <w:r w:rsidR="00F85443">
          <w:rPr>
            <w:rFonts w:asciiTheme="minorHAnsi" w:hAnsiTheme="minorHAnsi" w:cstheme="minorBidi"/>
            <w:b w:val="0"/>
            <w:bCs w:val="0"/>
            <w:caps w:val="0"/>
            <w:lang w:eastAsia="en-GB"/>
          </w:rPr>
          <w:tab/>
        </w:r>
        <w:r w:rsidR="00F85443" w:rsidRPr="00BC7787">
          <w:rPr>
            <w:rStyle w:val="Hyperlink"/>
          </w:rPr>
          <w:t>SCOPE</w:t>
        </w:r>
        <w:r w:rsidR="00F85443">
          <w:rPr>
            <w:webHidden/>
          </w:rPr>
          <w:tab/>
        </w:r>
        <w:r w:rsidR="00993C6C">
          <w:rPr>
            <w:webHidden/>
          </w:rPr>
          <w:fldChar w:fldCharType="begin"/>
        </w:r>
        <w:r w:rsidR="00F85443">
          <w:rPr>
            <w:webHidden/>
          </w:rPr>
          <w:instrText xml:space="preserve"> PAGEREF _Toc257184189 \h </w:instrText>
        </w:r>
        <w:r w:rsidR="00993C6C">
          <w:rPr>
            <w:webHidden/>
          </w:rPr>
        </w:r>
        <w:r w:rsidR="00993C6C">
          <w:rPr>
            <w:webHidden/>
          </w:rPr>
          <w:fldChar w:fldCharType="separate"/>
        </w:r>
        <w:r w:rsidR="00F85443">
          <w:rPr>
            <w:webHidden/>
          </w:rPr>
          <w:t>5</w:t>
        </w:r>
        <w:r w:rsidR="00993C6C">
          <w:rPr>
            <w:webHidden/>
          </w:rPr>
          <w:fldChar w:fldCharType="end"/>
        </w:r>
      </w:hyperlink>
    </w:p>
    <w:p w14:paraId="400B2FF1" w14:textId="77777777" w:rsidR="00F85443" w:rsidRDefault="003F1384">
      <w:pPr>
        <w:pStyle w:val="TOC1"/>
        <w:rPr>
          <w:rFonts w:asciiTheme="minorHAnsi" w:hAnsiTheme="minorHAnsi" w:cstheme="minorBidi"/>
          <w:b w:val="0"/>
          <w:bCs w:val="0"/>
          <w:caps w:val="0"/>
          <w:lang w:eastAsia="en-GB"/>
        </w:rPr>
      </w:pPr>
      <w:hyperlink w:anchor="_Toc257184190" w:history="1">
        <w:r w:rsidR="00F85443" w:rsidRPr="00BC7787">
          <w:rPr>
            <w:rStyle w:val="Hyperlink"/>
          </w:rPr>
          <w:t>3</w:t>
        </w:r>
        <w:r w:rsidR="00F85443">
          <w:rPr>
            <w:rFonts w:asciiTheme="minorHAnsi" w:hAnsiTheme="minorHAnsi" w:cstheme="minorBidi"/>
            <w:b w:val="0"/>
            <w:bCs w:val="0"/>
            <w:caps w:val="0"/>
            <w:lang w:eastAsia="en-GB"/>
          </w:rPr>
          <w:tab/>
        </w:r>
        <w:r w:rsidR="00F85443" w:rsidRPr="00BC7787">
          <w:rPr>
            <w:rStyle w:val="Hyperlink"/>
          </w:rPr>
          <w:t>PURPOSE</w:t>
        </w:r>
        <w:r w:rsidR="00F85443">
          <w:rPr>
            <w:webHidden/>
          </w:rPr>
          <w:tab/>
        </w:r>
        <w:r w:rsidR="00993C6C">
          <w:rPr>
            <w:webHidden/>
          </w:rPr>
          <w:fldChar w:fldCharType="begin"/>
        </w:r>
        <w:r w:rsidR="00F85443">
          <w:rPr>
            <w:webHidden/>
          </w:rPr>
          <w:instrText xml:space="preserve"> PAGEREF _Toc257184190 \h </w:instrText>
        </w:r>
        <w:r w:rsidR="00993C6C">
          <w:rPr>
            <w:webHidden/>
          </w:rPr>
        </w:r>
        <w:r w:rsidR="00993C6C">
          <w:rPr>
            <w:webHidden/>
          </w:rPr>
          <w:fldChar w:fldCharType="separate"/>
        </w:r>
        <w:r w:rsidR="00F85443">
          <w:rPr>
            <w:webHidden/>
          </w:rPr>
          <w:t>5</w:t>
        </w:r>
        <w:r w:rsidR="00993C6C">
          <w:rPr>
            <w:webHidden/>
          </w:rPr>
          <w:fldChar w:fldCharType="end"/>
        </w:r>
      </w:hyperlink>
    </w:p>
    <w:p w14:paraId="083B0320" w14:textId="77777777" w:rsidR="00F85443" w:rsidRDefault="003F1384">
      <w:pPr>
        <w:pStyle w:val="TOC1"/>
        <w:rPr>
          <w:rFonts w:asciiTheme="minorHAnsi" w:hAnsiTheme="minorHAnsi" w:cstheme="minorBidi"/>
          <w:b w:val="0"/>
          <w:bCs w:val="0"/>
          <w:caps w:val="0"/>
          <w:lang w:eastAsia="en-GB"/>
        </w:rPr>
      </w:pPr>
      <w:hyperlink w:anchor="_Toc257184191" w:history="1">
        <w:r w:rsidR="00F85443" w:rsidRPr="00BC7787">
          <w:rPr>
            <w:rStyle w:val="Hyperlink"/>
          </w:rPr>
          <w:t>4</w:t>
        </w:r>
        <w:r w:rsidR="00F85443">
          <w:rPr>
            <w:rFonts w:asciiTheme="minorHAnsi" w:hAnsiTheme="minorHAnsi" w:cstheme="minorBidi"/>
            <w:b w:val="0"/>
            <w:bCs w:val="0"/>
            <w:caps w:val="0"/>
            <w:lang w:eastAsia="en-GB"/>
          </w:rPr>
          <w:tab/>
        </w:r>
        <w:r w:rsidR="00F85443" w:rsidRPr="00BC7787">
          <w:rPr>
            <w:rStyle w:val="Hyperlink"/>
          </w:rPr>
          <w:t>Defining A Virtual Aid TO Navigation</w:t>
        </w:r>
        <w:r w:rsidR="00F85443">
          <w:rPr>
            <w:webHidden/>
          </w:rPr>
          <w:tab/>
        </w:r>
        <w:r w:rsidR="00993C6C">
          <w:rPr>
            <w:webHidden/>
          </w:rPr>
          <w:fldChar w:fldCharType="begin"/>
        </w:r>
        <w:r w:rsidR="00F85443">
          <w:rPr>
            <w:webHidden/>
          </w:rPr>
          <w:instrText xml:space="preserve"> PAGEREF _Toc257184191 \h </w:instrText>
        </w:r>
        <w:r w:rsidR="00993C6C">
          <w:rPr>
            <w:webHidden/>
          </w:rPr>
        </w:r>
        <w:r w:rsidR="00993C6C">
          <w:rPr>
            <w:webHidden/>
          </w:rPr>
          <w:fldChar w:fldCharType="separate"/>
        </w:r>
        <w:r w:rsidR="00F85443">
          <w:rPr>
            <w:webHidden/>
          </w:rPr>
          <w:t>5</w:t>
        </w:r>
        <w:r w:rsidR="00993C6C">
          <w:rPr>
            <w:webHidden/>
          </w:rPr>
          <w:fldChar w:fldCharType="end"/>
        </w:r>
      </w:hyperlink>
    </w:p>
    <w:p w14:paraId="5AF39C8B" w14:textId="77777777" w:rsidR="00F85443" w:rsidRDefault="003F1384">
      <w:pPr>
        <w:pStyle w:val="TOC2"/>
        <w:rPr>
          <w:rFonts w:asciiTheme="minorHAnsi" w:hAnsiTheme="minorHAnsi" w:cstheme="minorBidi"/>
          <w:bCs w:val="0"/>
          <w:szCs w:val="22"/>
          <w:lang w:eastAsia="en-GB"/>
        </w:rPr>
      </w:pPr>
      <w:hyperlink w:anchor="_Toc257184192" w:history="1">
        <w:r w:rsidR="00F85443" w:rsidRPr="00BC7787">
          <w:rPr>
            <w:rStyle w:val="Hyperlink"/>
            <w:lang w:eastAsia="de-DE"/>
          </w:rPr>
          <w:t>4.1</w:t>
        </w:r>
        <w:r w:rsidR="00F85443">
          <w:rPr>
            <w:rFonts w:asciiTheme="minorHAnsi" w:hAnsiTheme="minorHAnsi" w:cstheme="minorBidi"/>
            <w:bCs w:val="0"/>
            <w:szCs w:val="22"/>
            <w:lang w:eastAsia="en-GB"/>
          </w:rPr>
          <w:tab/>
        </w:r>
        <w:r w:rsidR="00F85443" w:rsidRPr="00BC7787">
          <w:rPr>
            <w:rStyle w:val="Hyperlink"/>
            <w:lang w:eastAsia="de-DE"/>
          </w:rPr>
          <w:t>Definition</w:t>
        </w:r>
        <w:r w:rsidR="00F85443">
          <w:rPr>
            <w:webHidden/>
          </w:rPr>
          <w:tab/>
        </w:r>
        <w:r w:rsidR="00993C6C">
          <w:rPr>
            <w:webHidden/>
          </w:rPr>
          <w:fldChar w:fldCharType="begin"/>
        </w:r>
        <w:r w:rsidR="00F85443">
          <w:rPr>
            <w:webHidden/>
          </w:rPr>
          <w:instrText xml:space="preserve"> PAGEREF _Toc257184192 \h </w:instrText>
        </w:r>
        <w:r w:rsidR="00993C6C">
          <w:rPr>
            <w:webHidden/>
          </w:rPr>
        </w:r>
        <w:r w:rsidR="00993C6C">
          <w:rPr>
            <w:webHidden/>
          </w:rPr>
          <w:fldChar w:fldCharType="separate"/>
        </w:r>
        <w:r w:rsidR="00F85443">
          <w:rPr>
            <w:webHidden/>
          </w:rPr>
          <w:t>5</w:t>
        </w:r>
        <w:r w:rsidR="00993C6C">
          <w:rPr>
            <w:webHidden/>
          </w:rPr>
          <w:fldChar w:fldCharType="end"/>
        </w:r>
      </w:hyperlink>
    </w:p>
    <w:p w14:paraId="4EC969FF" w14:textId="77777777" w:rsidR="00F85443" w:rsidRDefault="003F1384">
      <w:pPr>
        <w:pStyle w:val="TOC2"/>
        <w:rPr>
          <w:rFonts w:asciiTheme="minorHAnsi" w:hAnsiTheme="minorHAnsi" w:cstheme="minorBidi"/>
          <w:bCs w:val="0"/>
          <w:szCs w:val="22"/>
          <w:lang w:eastAsia="en-GB"/>
        </w:rPr>
      </w:pPr>
      <w:hyperlink w:anchor="_Toc257184193" w:history="1">
        <w:r w:rsidR="00F85443" w:rsidRPr="00BC7787">
          <w:rPr>
            <w:rStyle w:val="Hyperlink"/>
            <w:lang w:eastAsia="de-DE"/>
          </w:rPr>
          <w:t>4.2</w:t>
        </w:r>
        <w:r w:rsidR="00F85443">
          <w:rPr>
            <w:rFonts w:asciiTheme="minorHAnsi" w:hAnsiTheme="minorHAnsi" w:cstheme="minorBidi"/>
            <w:bCs w:val="0"/>
            <w:szCs w:val="22"/>
            <w:lang w:eastAsia="en-GB"/>
          </w:rPr>
          <w:tab/>
        </w:r>
        <w:r w:rsidR="00F85443" w:rsidRPr="00BC7787">
          <w:rPr>
            <w:rStyle w:val="Hyperlink"/>
            <w:lang w:eastAsia="de-DE"/>
          </w:rPr>
          <w:t>Amplification</w:t>
        </w:r>
        <w:r w:rsidR="00F85443">
          <w:rPr>
            <w:webHidden/>
          </w:rPr>
          <w:tab/>
        </w:r>
        <w:r w:rsidR="00993C6C">
          <w:rPr>
            <w:webHidden/>
          </w:rPr>
          <w:fldChar w:fldCharType="begin"/>
        </w:r>
        <w:r w:rsidR="00F85443">
          <w:rPr>
            <w:webHidden/>
          </w:rPr>
          <w:instrText xml:space="preserve"> PAGEREF _Toc257184193 \h </w:instrText>
        </w:r>
        <w:r w:rsidR="00993C6C">
          <w:rPr>
            <w:webHidden/>
          </w:rPr>
        </w:r>
        <w:r w:rsidR="00993C6C">
          <w:rPr>
            <w:webHidden/>
          </w:rPr>
          <w:fldChar w:fldCharType="separate"/>
        </w:r>
        <w:r w:rsidR="00F85443">
          <w:rPr>
            <w:webHidden/>
          </w:rPr>
          <w:t>5</w:t>
        </w:r>
        <w:r w:rsidR="00993C6C">
          <w:rPr>
            <w:webHidden/>
          </w:rPr>
          <w:fldChar w:fldCharType="end"/>
        </w:r>
      </w:hyperlink>
    </w:p>
    <w:p w14:paraId="1FF42BE3" w14:textId="77777777" w:rsidR="00F85443" w:rsidRDefault="003F1384">
      <w:pPr>
        <w:pStyle w:val="TOC1"/>
        <w:rPr>
          <w:rFonts w:asciiTheme="minorHAnsi" w:hAnsiTheme="minorHAnsi" w:cstheme="minorBidi"/>
          <w:b w:val="0"/>
          <w:bCs w:val="0"/>
          <w:caps w:val="0"/>
          <w:lang w:eastAsia="en-GB"/>
        </w:rPr>
      </w:pPr>
      <w:hyperlink w:anchor="_Toc257184194" w:history="1">
        <w:r w:rsidR="00F85443" w:rsidRPr="00BC7787">
          <w:rPr>
            <w:rStyle w:val="Hyperlink"/>
          </w:rPr>
          <w:t>5</w:t>
        </w:r>
        <w:r w:rsidR="00F85443">
          <w:rPr>
            <w:rFonts w:asciiTheme="minorHAnsi" w:hAnsiTheme="minorHAnsi" w:cstheme="minorBidi"/>
            <w:b w:val="0"/>
            <w:bCs w:val="0"/>
            <w:caps w:val="0"/>
            <w:lang w:eastAsia="en-GB"/>
          </w:rPr>
          <w:tab/>
        </w:r>
        <w:r w:rsidR="00F85443" w:rsidRPr="00BC7787">
          <w:rPr>
            <w:rStyle w:val="Hyperlink"/>
          </w:rPr>
          <w:t>Use of Virtual AtoN</w:t>
        </w:r>
        <w:r w:rsidR="00F85443">
          <w:rPr>
            <w:webHidden/>
          </w:rPr>
          <w:tab/>
        </w:r>
        <w:r w:rsidR="00993C6C">
          <w:rPr>
            <w:webHidden/>
          </w:rPr>
          <w:fldChar w:fldCharType="begin"/>
        </w:r>
        <w:r w:rsidR="00F85443">
          <w:rPr>
            <w:webHidden/>
          </w:rPr>
          <w:instrText xml:space="preserve"> PAGEREF _Toc257184194 \h </w:instrText>
        </w:r>
        <w:r w:rsidR="00993C6C">
          <w:rPr>
            <w:webHidden/>
          </w:rPr>
        </w:r>
        <w:r w:rsidR="00993C6C">
          <w:rPr>
            <w:webHidden/>
          </w:rPr>
          <w:fldChar w:fldCharType="separate"/>
        </w:r>
        <w:r w:rsidR="00F85443">
          <w:rPr>
            <w:webHidden/>
          </w:rPr>
          <w:t>6</w:t>
        </w:r>
        <w:r w:rsidR="00993C6C">
          <w:rPr>
            <w:webHidden/>
          </w:rPr>
          <w:fldChar w:fldCharType="end"/>
        </w:r>
      </w:hyperlink>
    </w:p>
    <w:p w14:paraId="75446B8B" w14:textId="77777777" w:rsidR="00F85443" w:rsidRDefault="003F1384">
      <w:pPr>
        <w:pStyle w:val="TOC2"/>
        <w:rPr>
          <w:rFonts w:asciiTheme="minorHAnsi" w:hAnsiTheme="minorHAnsi" w:cstheme="minorBidi"/>
          <w:bCs w:val="0"/>
          <w:szCs w:val="22"/>
          <w:lang w:eastAsia="en-GB"/>
        </w:rPr>
      </w:pPr>
      <w:hyperlink w:anchor="_Toc257184195" w:history="1">
        <w:r w:rsidR="00F85443" w:rsidRPr="00BC7787">
          <w:rPr>
            <w:rStyle w:val="Hyperlink"/>
            <w:lang w:eastAsia="de-DE"/>
          </w:rPr>
          <w:t>5.1</w:t>
        </w:r>
        <w:r w:rsidR="00F85443">
          <w:rPr>
            <w:rFonts w:asciiTheme="minorHAnsi" w:hAnsiTheme="minorHAnsi" w:cstheme="minorBidi"/>
            <w:bCs w:val="0"/>
            <w:szCs w:val="22"/>
            <w:lang w:eastAsia="en-GB"/>
          </w:rPr>
          <w:tab/>
        </w:r>
        <w:r w:rsidR="00F85443" w:rsidRPr="00BC7787">
          <w:rPr>
            <w:rStyle w:val="Hyperlink"/>
            <w:lang w:eastAsia="de-DE"/>
          </w:rPr>
          <w:t>User needs</w:t>
        </w:r>
        <w:r w:rsidR="00F85443">
          <w:rPr>
            <w:webHidden/>
          </w:rPr>
          <w:tab/>
        </w:r>
        <w:r w:rsidR="00993C6C">
          <w:rPr>
            <w:webHidden/>
          </w:rPr>
          <w:fldChar w:fldCharType="begin"/>
        </w:r>
        <w:r w:rsidR="00F85443">
          <w:rPr>
            <w:webHidden/>
          </w:rPr>
          <w:instrText xml:space="preserve"> PAGEREF _Toc257184195 \h </w:instrText>
        </w:r>
        <w:r w:rsidR="00993C6C">
          <w:rPr>
            <w:webHidden/>
          </w:rPr>
        </w:r>
        <w:r w:rsidR="00993C6C">
          <w:rPr>
            <w:webHidden/>
          </w:rPr>
          <w:fldChar w:fldCharType="separate"/>
        </w:r>
        <w:r w:rsidR="00F85443">
          <w:rPr>
            <w:webHidden/>
          </w:rPr>
          <w:t>6</w:t>
        </w:r>
        <w:r w:rsidR="00993C6C">
          <w:rPr>
            <w:webHidden/>
          </w:rPr>
          <w:fldChar w:fldCharType="end"/>
        </w:r>
      </w:hyperlink>
    </w:p>
    <w:p w14:paraId="5CDEA9A8" w14:textId="77777777" w:rsidR="00F85443" w:rsidRDefault="003F1384">
      <w:pPr>
        <w:pStyle w:val="TOC3"/>
        <w:rPr>
          <w:rFonts w:asciiTheme="minorHAnsi" w:hAnsiTheme="minorHAnsi" w:cstheme="minorBidi"/>
          <w:sz w:val="22"/>
          <w:lang w:eastAsia="en-GB"/>
        </w:rPr>
      </w:pPr>
      <w:hyperlink w:anchor="_Toc257184196" w:history="1">
        <w:r w:rsidR="00F85443" w:rsidRPr="00BC7787">
          <w:rPr>
            <w:rStyle w:val="Hyperlink"/>
            <w:lang w:eastAsia="de-DE"/>
          </w:rPr>
          <w:t>5.1.1</w:t>
        </w:r>
        <w:r w:rsidR="00F85443">
          <w:rPr>
            <w:rFonts w:asciiTheme="minorHAnsi" w:hAnsiTheme="minorHAnsi" w:cstheme="minorBidi"/>
            <w:sz w:val="22"/>
            <w:lang w:eastAsia="en-GB"/>
          </w:rPr>
          <w:tab/>
        </w:r>
        <w:r w:rsidR="00F85443" w:rsidRPr="00BC7787">
          <w:rPr>
            <w:rStyle w:val="Hyperlink"/>
            <w:lang w:eastAsia="de-DE"/>
          </w:rPr>
          <w:t>Advice to Mariners</w:t>
        </w:r>
        <w:r w:rsidR="00F85443">
          <w:rPr>
            <w:webHidden/>
          </w:rPr>
          <w:tab/>
        </w:r>
        <w:r w:rsidR="00993C6C">
          <w:rPr>
            <w:webHidden/>
          </w:rPr>
          <w:fldChar w:fldCharType="begin"/>
        </w:r>
        <w:r w:rsidR="00F85443">
          <w:rPr>
            <w:webHidden/>
          </w:rPr>
          <w:instrText xml:space="preserve"> PAGEREF _Toc257184196 \h </w:instrText>
        </w:r>
        <w:r w:rsidR="00993C6C">
          <w:rPr>
            <w:webHidden/>
          </w:rPr>
        </w:r>
        <w:r w:rsidR="00993C6C">
          <w:rPr>
            <w:webHidden/>
          </w:rPr>
          <w:fldChar w:fldCharType="separate"/>
        </w:r>
        <w:r w:rsidR="00F85443">
          <w:rPr>
            <w:webHidden/>
          </w:rPr>
          <w:t>6</w:t>
        </w:r>
        <w:r w:rsidR="00993C6C">
          <w:rPr>
            <w:webHidden/>
          </w:rPr>
          <w:fldChar w:fldCharType="end"/>
        </w:r>
      </w:hyperlink>
    </w:p>
    <w:p w14:paraId="651F7D1A" w14:textId="77777777" w:rsidR="00F85443" w:rsidRDefault="003F1384">
      <w:pPr>
        <w:pStyle w:val="TOC2"/>
        <w:rPr>
          <w:rFonts w:asciiTheme="minorHAnsi" w:hAnsiTheme="minorHAnsi" w:cstheme="minorBidi"/>
          <w:bCs w:val="0"/>
          <w:szCs w:val="22"/>
          <w:lang w:eastAsia="en-GB"/>
        </w:rPr>
      </w:pPr>
      <w:hyperlink w:anchor="_Toc257184197" w:history="1">
        <w:r w:rsidR="00F85443" w:rsidRPr="00BC7787">
          <w:rPr>
            <w:rStyle w:val="Hyperlink"/>
            <w:lang w:eastAsia="de-DE"/>
          </w:rPr>
          <w:t>5.2</w:t>
        </w:r>
        <w:r w:rsidR="00F85443">
          <w:rPr>
            <w:rFonts w:asciiTheme="minorHAnsi" w:hAnsiTheme="minorHAnsi" w:cstheme="minorBidi"/>
            <w:bCs w:val="0"/>
            <w:szCs w:val="22"/>
            <w:lang w:eastAsia="en-GB"/>
          </w:rPr>
          <w:tab/>
        </w:r>
        <w:r w:rsidR="00F85443" w:rsidRPr="00BC7787">
          <w:rPr>
            <w:rStyle w:val="Hyperlink"/>
            <w:lang w:eastAsia="de-DE"/>
          </w:rPr>
          <w:t>Benefits</w:t>
        </w:r>
        <w:r w:rsidR="00F85443">
          <w:rPr>
            <w:webHidden/>
          </w:rPr>
          <w:tab/>
        </w:r>
        <w:r w:rsidR="00993C6C">
          <w:rPr>
            <w:webHidden/>
          </w:rPr>
          <w:fldChar w:fldCharType="begin"/>
        </w:r>
        <w:r w:rsidR="00F85443">
          <w:rPr>
            <w:webHidden/>
          </w:rPr>
          <w:instrText xml:space="preserve"> PAGEREF _Toc257184197 \h </w:instrText>
        </w:r>
        <w:r w:rsidR="00993C6C">
          <w:rPr>
            <w:webHidden/>
          </w:rPr>
        </w:r>
        <w:r w:rsidR="00993C6C">
          <w:rPr>
            <w:webHidden/>
          </w:rPr>
          <w:fldChar w:fldCharType="separate"/>
        </w:r>
        <w:r w:rsidR="00F85443">
          <w:rPr>
            <w:webHidden/>
          </w:rPr>
          <w:t>7</w:t>
        </w:r>
        <w:r w:rsidR="00993C6C">
          <w:rPr>
            <w:webHidden/>
          </w:rPr>
          <w:fldChar w:fldCharType="end"/>
        </w:r>
      </w:hyperlink>
    </w:p>
    <w:p w14:paraId="040F3DF1" w14:textId="77777777" w:rsidR="00F85443" w:rsidRDefault="003F1384">
      <w:pPr>
        <w:pStyle w:val="TOC1"/>
        <w:rPr>
          <w:rFonts w:asciiTheme="minorHAnsi" w:hAnsiTheme="minorHAnsi" w:cstheme="minorBidi"/>
          <w:b w:val="0"/>
          <w:bCs w:val="0"/>
          <w:caps w:val="0"/>
          <w:lang w:eastAsia="en-GB"/>
        </w:rPr>
      </w:pPr>
      <w:hyperlink w:anchor="_Toc257184198" w:history="1">
        <w:r w:rsidR="00F85443" w:rsidRPr="00BC7787">
          <w:rPr>
            <w:rStyle w:val="Hyperlink"/>
          </w:rPr>
          <w:t>6</w:t>
        </w:r>
        <w:r w:rsidR="00F85443">
          <w:rPr>
            <w:rFonts w:asciiTheme="minorHAnsi" w:hAnsiTheme="minorHAnsi" w:cstheme="minorBidi"/>
            <w:b w:val="0"/>
            <w:bCs w:val="0"/>
            <w:caps w:val="0"/>
            <w:lang w:eastAsia="en-GB"/>
          </w:rPr>
          <w:tab/>
        </w:r>
        <w:r w:rsidR="00F85443" w:rsidRPr="00BC7787">
          <w:rPr>
            <w:rStyle w:val="Hyperlink"/>
          </w:rPr>
          <w:t>Application of Virtual AtoN</w:t>
        </w:r>
        <w:r w:rsidR="00F85443">
          <w:rPr>
            <w:webHidden/>
          </w:rPr>
          <w:tab/>
        </w:r>
        <w:r w:rsidR="00993C6C">
          <w:rPr>
            <w:webHidden/>
          </w:rPr>
          <w:fldChar w:fldCharType="begin"/>
        </w:r>
        <w:r w:rsidR="00F85443">
          <w:rPr>
            <w:webHidden/>
          </w:rPr>
          <w:instrText xml:space="preserve"> PAGEREF _Toc257184198 \h </w:instrText>
        </w:r>
        <w:r w:rsidR="00993C6C">
          <w:rPr>
            <w:webHidden/>
          </w:rPr>
        </w:r>
        <w:r w:rsidR="00993C6C">
          <w:rPr>
            <w:webHidden/>
          </w:rPr>
          <w:fldChar w:fldCharType="separate"/>
        </w:r>
        <w:r w:rsidR="00F85443">
          <w:rPr>
            <w:webHidden/>
          </w:rPr>
          <w:t>7</w:t>
        </w:r>
        <w:r w:rsidR="00993C6C">
          <w:rPr>
            <w:webHidden/>
          </w:rPr>
          <w:fldChar w:fldCharType="end"/>
        </w:r>
      </w:hyperlink>
    </w:p>
    <w:p w14:paraId="57C804D1" w14:textId="77777777" w:rsidR="00F85443" w:rsidRDefault="003F1384">
      <w:pPr>
        <w:pStyle w:val="TOC2"/>
        <w:rPr>
          <w:rFonts w:asciiTheme="minorHAnsi" w:hAnsiTheme="minorHAnsi" w:cstheme="minorBidi"/>
          <w:bCs w:val="0"/>
          <w:szCs w:val="22"/>
          <w:lang w:eastAsia="en-GB"/>
        </w:rPr>
      </w:pPr>
      <w:hyperlink w:anchor="_Toc257184199" w:history="1">
        <w:r w:rsidR="00F85443" w:rsidRPr="00BC7787">
          <w:rPr>
            <w:rStyle w:val="Hyperlink"/>
            <w:lang w:eastAsia="de-DE"/>
          </w:rPr>
          <w:t>6.1</w:t>
        </w:r>
        <w:r w:rsidR="00F85443">
          <w:rPr>
            <w:rFonts w:asciiTheme="minorHAnsi" w:hAnsiTheme="minorHAnsi" w:cstheme="minorBidi"/>
            <w:bCs w:val="0"/>
            <w:szCs w:val="22"/>
            <w:lang w:eastAsia="en-GB"/>
          </w:rPr>
          <w:tab/>
        </w:r>
        <w:r w:rsidR="00F85443" w:rsidRPr="00BC7787">
          <w:rPr>
            <w:rStyle w:val="Hyperlink"/>
            <w:lang w:eastAsia="de-DE"/>
          </w:rPr>
          <w:t>Technical deployment</w:t>
        </w:r>
        <w:r w:rsidR="00F85443">
          <w:rPr>
            <w:webHidden/>
          </w:rPr>
          <w:tab/>
        </w:r>
        <w:r w:rsidR="00993C6C">
          <w:rPr>
            <w:webHidden/>
          </w:rPr>
          <w:fldChar w:fldCharType="begin"/>
        </w:r>
        <w:r w:rsidR="00F85443">
          <w:rPr>
            <w:webHidden/>
          </w:rPr>
          <w:instrText xml:space="preserve"> PAGEREF _Toc257184199 \h </w:instrText>
        </w:r>
        <w:r w:rsidR="00993C6C">
          <w:rPr>
            <w:webHidden/>
          </w:rPr>
        </w:r>
        <w:r w:rsidR="00993C6C">
          <w:rPr>
            <w:webHidden/>
          </w:rPr>
          <w:fldChar w:fldCharType="separate"/>
        </w:r>
        <w:r w:rsidR="00F85443">
          <w:rPr>
            <w:webHidden/>
          </w:rPr>
          <w:t>7</w:t>
        </w:r>
        <w:r w:rsidR="00993C6C">
          <w:rPr>
            <w:webHidden/>
          </w:rPr>
          <w:fldChar w:fldCharType="end"/>
        </w:r>
      </w:hyperlink>
    </w:p>
    <w:p w14:paraId="2F6D9D98" w14:textId="77777777" w:rsidR="00F85443" w:rsidRDefault="003F1384">
      <w:pPr>
        <w:pStyle w:val="TOC1"/>
        <w:rPr>
          <w:rFonts w:asciiTheme="minorHAnsi" w:hAnsiTheme="minorHAnsi" w:cstheme="minorBidi"/>
          <w:b w:val="0"/>
          <w:bCs w:val="0"/>
          <w:caps w:val="0"/>
          <w:lang w:eastAsia="en-GB"/>
        </w:rPr>
      </w:pPr>
      <w:hyperlink w:anchor="_Toc257184200" w:history="1">
        <w:r w:rsidR="00F85443" w:rsidRPr="00BC7787">
          <w:rPr>
            <w:rStyle w:val="Hyperlink"/>
          </w:rPr>
          <w:t>7</w:t>
        </w:r>
        <w:r w:rsidR="00F85443">
          <w:rPr>
            <w:rFonts w:asciiTheme="minorHAnsi" w:hAnsiTheme="minorHAnsi" w:cstheme="minorBidi"/>
            <w:b w:val="0"/>
            <w:bCs w:val="0"/>
            <w:caps w:val="0"/>
            <w:lang w:eastAsia="en-GB"/>
          </w:rPr>
          <w:tab/>
        </w:r>
        <w:r w:rsidR="00F85443" w:rsidRPr="00BC7787">
          <w:rPr>
            <w:rStyle w:val="Hyperlink"/>
          </w:rPr>
          <w:t>Regulatory Issues</w:t>
        </w:r>
        <w:r w:rsidR="00F85443">
          <w:rPr>
            <w:webHidden/>
          </w:rPr>
          <w:tab/>
        </w:r>
        <w:r w:rsidR="00993C6C">
          <w:rPr>
            <w:webHidden/>
          </w:rPr>
          <w:fldChar w:fldCharType="begin"/>
        </w:r>
        <w:r w:rsidR="00F85443">
          <w:rPr>
            <w:webHidden/>
          </w:rPr>
          <w:instrText xml:space="preserve"> PAGEREF _Toc257184200 \h </w:instrText>
        </w:r>
        <w:r w:rsidR="00993C6C">
          <w:rPr>
            <w:webHidden/>
          </w:rPr>
        </w:r>
        <w:r w:rsidR="00993C6C">
          <w:rPr>
            <w:webHidden/>
          </w:rPr>
          <w:fldChar w:fldCharType="separate"/>
        </w:r>
        <w:r w:rsidR="00F85443">
          <w:rPr>
            <w:webHidden/>
          </w:rPr>
          <w:t>7</w:t>
        </w:r>
        <w:r w:rsidR="00993C6C">
          <w:rPr>
            <w:webHidden/>
          </w:rPr>
          <w:fldChar w:fldCharType="end"/>
        </w:r>
      </w:hyperlink>
    </w:p>
    <w:p w14:paraId="1B4397A1" w14:textId="77777777" w:rsidR="00F85443" w:rsidRDefault="003F1384">
      <w:pPr>
        <w:pStyle w:val="TOC2"/>
        <w:rPr>
          <w:rFonts w:asciiTheme="minorHAnsi" w:hAnsiTheme="minorHAnsi" w:cstheme="minorBidi"/>
          <w:bCs w:val="0"/>
          <w:szCs w:val="22"/>
          <w:lang w:eastAsia="en-GB"/>
        </w:rPr>
      </w:pPr>
      <w:hyperlink w:anchor="_Toc257184201" w:history="1">
        <w:r w:rsidR="00F85443" w:rsidRPr="00BC7787">
          <w:rPr>
            <w:rStyle w:val="Hyperlink"/>
            <w:lang w:eastAsia="de-DE"/>
          </w:rPr>
          <w:t>7.1</w:t>
        </w:r>
        <w:r w:rsidR="00F85443">
          <w:rPr>
            <w:rFonts w:asciiTheme="minorHAnsi" w:hAnsiTheme="minorHAnsi" w:cstheme="minorBidi"/>
            <w:bCs w:val="0"/>
            <w:szCs w:val="22"/>
            <w:lang w:eastAsia="en-GB"/>
          </w:rPr>
          <w:tab/>
        </w:r>
        <w:r w:rsidR="00F85443" w:rsidRPr="00BC7787">
          <w:rPr>
            <w:rStyle w:val="Hyperlink"/>
            <w:lang w:eastAsia="de-DE"/>
          </w:rPr>
          <w:t>Authority to deploy</w:t>
        </w:r>
        <w:r w:rsidR="00F85443">
          <w:rPr>
            <w:webHidden/>
          </w:rPr>
          <w:tab/>
        </w:r>
        <w:r w:rsidR="00993C6C">
          <w:rPr>
            <w:webHidden/>
          </w:rPr>
          <w:fldChar w:fldCharType="begin"/>
        </w:r>
        <w:r w:rsidR="00F85443">
          <w:rPr>
            <w:webHidden/>
          </w:rPr>
          <w:instrText xml:space="preserve"> PAGEREF _Toc257184201 \h </w:instrText>
        </w:r>
        <w:r w:rsidR="00993C6C">
          <w:rPr>
            <w:webHidden/>
          </w:rPr>
        </w:r>
        <w:r w:rsidR="00993C6C">
          <w:rPr>
            <w:webHidden/>
          </w:rPr>
          <w:fldChar w:fldCharType="separate"/>
        </w:r>
        <w:r w:rsidR="00F85443">
          <w:rPr>
            <w:webHidden/>
          </w:rPr>
          <w:t>7</w:t>
        </w:r>
        <w:r w:rsidR="00993C6C">
          <w:rPr>
            <w:webHidden/>
          </w:rPr>
          <w:fldChar w:fldCharType="end"/>
        </w:r>
      </w:hyperlink>
    </w:p>
    <w:p w14:paraId="0B1CB2F0" w14:textId="77777777" w:rsidR="00F85443" w:rsidRDefault="003F1384">
      <w:pPr>
        <w:pStyle w:val="TOC2"/>
        <w:rPr>
          <w:rFonts w:asciiTheme="minorHAnsi" w:hAnsiTheme="minorHAnsi" w:cstheme="minorBidi"/>
          <w:bCs w:val="0"/>
          <w:szCs w:val="22"/>
          <w:lang w:eastAsia="en-GB"/>
        </w:rPr>
      </w:pPr>
      <w:hyperlink w:anchor="_Toc257184202" w:history="1">
        <w:r w:rsidR="00F85443" w:rsidRPr="00BC7787">
          <w:rPr>
            <w:rStyle w:val="Hyperlink"/>
            <w:lang w:eastAsia="de-DE"/>
          </w:rPr>
          <w:t>7.2</w:t>
        </w:r>
        <w:r w:rsidR="00F85443">
          <w:rPr>
            <w:rFonts w:asciiTheme="minorHAnsi" w:hAnsiTheme="minorHAnsi" w:cstheme="minorBidi"/>
            <w:bCs w:val="0"/>
            <w:szCs w:val="22"/>
            <w:lang w:eastAsia="en-GB"/>
          </w:rPr>
          <w:tab/>
        </w:r>
        <w:r w:rsidR="00F85443" w:rsidRPr="00BC7787">
          <w:rPr>
            <w:rStyle w:val="Hyperlink"/>
            <w:lang w:eastAsia="de-DE"/>
          </w:rPr>
          <w:t>Capability</w:t>
        </w:r>
        <w:r w:rsidR="00F85443">
          <w:rPr>
            <w:webHidden/>
          </w:rPr>
          <w:tab/>
        </w:r>
        <w:r w:rsidR="00993C6C">
          <w:rPr>
            <w:webHidden/>
          </w:rPr>
          <w:fldChar w:fldCharType="begin"/>
        </w:r>
        <w:r w:rsidR="00F85443">
          <w:rPr>
            <w:webHidden/>
          </w:rPr>
          <w:instrText xml:space="preserve"> PAGEREF _Toc257184202 \h </w:instrText>
        </w:r>
        <w:r w:rsidR="00993C6C">
          <w:rPr>
            <w:webHidden/>
          </w:rPr>
        </w:r>
        <w:r w:rsidR="00993C6C">
          <w:rPr>
            <w:webHidden/>
          </w:rPr>
          <w:fldChar w:fldCharType="separate"/>
        </w:r>
        <w:r w:rsidR="00F85443">
          <w:rPr>
            <w:webHidden/>
          </w:rPr>
          <w:t>8</w:t>
        </w:r>
        <w:r w:rsidR="00993C6C">
          <w:rPr>
            <w:webHidden/>
          </w:rPr>
          <w:fldChar w:fldCharType="end"/>
        </w:r>
      </w:hyperlink>
    </w:p>
    <w:p w14:paraId="6709648C" w14:textId="77777777" w:rsidR="00F85443" w:rsidRDefault="003F1384">
      <w:pPr>
        <w:pStyle w:val="TOC2"/>
        <w:rPr>
          <w:rFonts w:asciiTheme="minorHAnsi" w:hAnsiTheme="minorHAnsi" w:cstheme="minorBidi"/>
          <w:bCs w:val="0"/>
          <w:szCs w:val="22"/>
          <w:lang w:eastAsia="en-GB"/>
        </w:rPr>
      </w:pPr>
      <w:hyperlink w:anchor="_Toc257184203" w:history="1">
        <w:r w:rsidR="00F85443" w:rsidRPr="00BC7787">
          <w:rPr>
            <w:rStyle w:val="Hyperlink"/>
            <w:lang w:eastAsia="de-DE"/>
          </w:rPr>
          <w:t>7.3</w:t>
        </w:r>
        <w:r w:rsidR="00F85443">
          <w:rPr>
            <w:rFonts w:asciiTheme="minorHAnsi" w:hAnsiTheme="minorHAnsi" w:cstheme="minorBidi"/>
            <w:bCs w:val="0"/>
            <w:szCs w:val="22"/>
            <w:lang w:eastAsia="en-GB"/>
          </w:rPr>
          <w:tab/>
        </w:r>
        <w:r w:rsidR="00F85443" w:rsidRPr="00BC7787">
          <w:rPr>
            <w:rStyle w:val="Hyperlink"/>
            <w:lang w:eastAsia="de-DE"/>
          </w:rPr>
          <w:t>Liability</w:t>
        </w:r>
        <w:r w:rsidR="00F85443">
          <w:rPr>
            <w:webHidden/>
          </w:rPr>
          <w:tab/>
        </w:r>
        <w:r w:rsidR="00993C6C">
          <w:rPr>
            <w:webHidden/>
          </w:rPr>
          <w:fldChar w:fldCharType="begin"/>
        </w:r>
        <w:r w:rsidR="00F85443">
          <w:rPr>
            <w:webHidden/>
          </w:rPr>
          <w:instrText xml:space="preserve"> PAGEREF _Toc257184203 \h </w:instrText>
        </w:r>
        <w:r w:rsidR="00993C6C">
          <w:rPr>
            <w:webHidden/>
          </w:rPr>
        </w:r>
        <w:r w:rsidR="00993C6C">
          <w:rPr>
            <w:webHidden/>
          </w:rPr>
          <w:fldChar w:fldCharType="separate"/>
        </w:r>
        <w:r w:rsidR="00F85443">
          <w:rPr>
            <w:webHidden/>
          </w:rPr>
          <w:t>8</w:t>
        </w:r>
        <w:r w:rsidR="00993C6C">
          <w:rPr>
            <w:webHidden/>
          </w:rPr>
          <w:fldChar w:fldCharType="end"/>
        </w:r>
      </w:hyperlink>
    </w:p>
    <w:p w14:paraId="6E633403" w14:textId="77777777" w:rsidR="00F85443" w:rsidRDefault="003F1384">
      <w:pPr>
        <w:pStyle w:val="TOC1"/>
        <w:rPr>
          <w:rFonts w:asciiTheme="minorHAnsi" w:hAnsiTheme="minorHAnsi" w:cstheme="minorBidi"/>
          <w:b w:val="0"/>
          <w:bCs w:val="0"/>
          <w:caps w:val="0"/>
          <w:lang w:eastAsia="en-GB"/>
        </w:rPr>
      </w:pPr>
      <w:hyperlink w:anchor="_Toc257184204" w:history="1">
        <w:r w:rsidR="00F85443" w:rsidRPr="00BC7787">
          <w:rPr>
            <w:rStyle w:val="Hyperlink"/>
          </w:rPr>
          <w:t>8</w:t>
        </w:r>
        <w:r w:rsidR="00F85443">
          <w:rPr>
            <w:rFonts w:asciiTheme="minorHAnsi" w:hAnsiTheme="minorHAnsi" w:cstheme="minorBidi"/>
            <w:b w:val="0"/>
            <w:bCs w:val="0"/>
            <w:caps w:val="0"/>
            <w:lang w:eastAsia="en-GB"/>
          </w:rPr>
          <w:tab/>
        </w:r>
        <w:r w:rsidR="00F85443" w:rsidRPr="00BC7787">
          <w:rPr>
            <w:rStyle w:val="Hyperlink"/>
          </w:rPr>
          <w:t>Delivery methods</w:t>
        </w:r>
        <w:r w:rsidR="00F85443">
          <w:rPr>
            <w:webHidden/>
          </w:rPr>
          <w:tab/>
        </w:r>
        <w:r w:rsidR="00993C6C">
          <w:rPr>
            <w:webHidden/>
          </w:rPr>
          <w:fldChar w:fldCharType="begin"/>
        </w:r>
        <w:r w:rsidR="00F85443">
          <w:rPr>
            <w:webHidden/>
          </w:rPr>
          <w:instrText xml:space="preserve"> PAGEREF _Toc257184204 \h </w:instrText>
        </w:r>
        <w:r w:rsidR="00993C6C">
          <w:rPr>
            <w:webHidden/>
          </w:rPr>
        </w:r>
        <w:r w:rsidR="00993C6C">
          <w:rPr>
            <w:webHidden/>
          </w:rPr>
          <w:fldChar w:fldCharType="separate"/>
        </w:r>
        <w:r w:rsidR="00F85443">
          <w:rPr>
            <w:webHidden/>
          </w:rPr>
          <w:t>8</w:t>
        </w:r>
        <w:r w:rsidR="00993C6C">
          <w:rPr>
            <w:webHidden/>
          </w:rPr>
          <w:fldChar w:fldCharType="end"/>
        </w:r>
      </w:hyperlink>
    </w:p>
    <w:p w14:paraId="6ECF392B" w14:textId="77777777" w:rsidR="00F85443" w:rsidRDefault="003F1384">
      <w:pPr>
        <w:pStyle w:val="TOC2"/>
        <w:rPr>
          <w:rFonts w:asciiTheme="minorHAnsi" w:hAnsiTheme="minorHAnsi" w:cstheme="minorBidi"/>
          <w:bCs w:val="0"/>
          <w:szCs w:val="22"/>
          <w:lang w:eastAsia="en-GB"/>
        </w:rPr>
      </w:pPr>
      <w:hyperlink w:anchor="_Toc257184205" w:history="1">
        <w:r w:rsidR="00F85443" w:rsidRPr="00BC7787">
          <w:rPr>
            <w:rStyle w:val="Hyperlink"/>
            <w:lang w:eastAsia="de-DE"/>
          </w:rPr>
          <w:t>8.1</w:t>
        </w:r>
        <w:r w:rsidR="00F85443">
          <w:rPr>
            <w:rFonts w:asciiTheme="minorHAnsi" w:hAnsiTheme="minorHAnsi" w:cstheme="minorBidi"/>
            <w:bCs w:val="0"/>
            <w:szCs w:val="22"/>
            <w:lang w:eastAsia="en-GB"/>
          </w:rPr>
          <w:tab/>
        </w:r>
        <w:r w:rsidR="00F85443" w:rsidRPr="00BC7787">
          <w:rPr>
            <w:rStyle w:val="Hyperlink"/>
            <w:lang w:eastAsia="de-DE"/>
          </w:rPr>
          <w:t>Technical aspects</w:t>
        </w:r>
        <w:r w:rsidR="00F85443">
          <w:rPr>
            <w:webHidden/>
          </w:rPr>
          <w:tab/>
        </w:r>
        <w:r w:rsidR="00993C6C">
          <w:rPr>
            <w:webHidden/>
          </w:rPr>
          <w:fldChar w:fldCharType="begin"/>
        </w:r>
        <w:r w:rsidR="00F85443">
          <w:rPr>
            <w:webHidden/>
          </w:rPr>
          <w:instrText xml:space="preserve"> PAGEREF _Toc257184205 \h </w:instrText>
        </w:r>
        <w:r w:rsidR="00993C6C">
          <w:rPr>
            <w:webHidden/>
          </w:rPr>
        </w:r>
        <w:r w:rsidR="00993C6C">
          <w:rPr>
            <w:webHidden/>
          </w:rPr>
          <w:fldChar w:fldCharType="separate"/>
        </w:r>
        <w:r w:rsidR="00F85443">
          <w:rPr>
            <w:webHidden/>
          </w:rPr>
          <w:t>8</w:t>
        </w:r>
        <w:r w:rsidR="00993C6C">
          <w:rPr>
            <w:webHidden/>
          </w:rPr>
          <w:fldChar w:fldCharType="end"/>
        </w:r>
      </w:hyperlink>
    </w:p>
    <w:p w14:paraId="1ED11DFC" w14:textId="77777777" w:rsidR="00F85443" w:rsidRDefault="003F1384">
      <w:pPr>
        <w:pStyle w:val="TOC1"/>
        <w:rPr>
          <w:rFonts w:asciiTheme="minorHAnsi" w:hAnsiTheme="minorHAnsi" w:cstheme="minorBidi"/>
          <w:b w:val="0"/>
          <w:bCs w:val="0"/>
          <w:caps w:val="0"/>
          <w:lang w:eastAsia="en-GB"/>
        </w:rPr>
      </w:pPr>
      <w:hyperlink w:anchor="_Toc257184206" w:history="1">
        <w:r w:rsidR="00F85443" w:rsidRPr="00BC7787">
          <w:rPr>
            <w:rStyle w:val="Hyperlink"/>
            <w:lang w:eastAsia="de-DE"/>
          </w:rPr>
          <w:t>8.2</w:t>
        </w:r>
        <w:r w:rsidR="00F85443">
          <w:rPr>
            <w:rFonts w:asciiTheme="minorHAnsi" w:hAnsiTheme="minorHAnsi" w:cstheme="minorBidi"/>
            <w:b w:val="0"/>
            <w:bCs w:val="0"/>
            <w:caps w:val="0"/>
            <w:lang w:eastAsia="en-GB"/>
          </w:rPr>
          <w:tab/>
        </w:r>
        <w:r w:rsidR="00F85443" w:rsidRPr="00BC7787">
          <w:rPr>
            <w:rStyle w:val="Hyperlink"/>
            <w:lang w:eastAsia="de-DE"/>
          </w:rPr>
          <w:t>Display</w:t>
        </w:r>
        <w:r w:rsidR="00F85443">
          <w:rPr>
            <w:webHidden/>
          </w:rPr>
          <w:tab/>
        </w:r>
        <w:r w:rsidR="00993C6C">
          <w:rPr>
            <w:webHidden/>
          </w:rPr>
          <w:fldChar w:fldCharType="begin"/>
        </w:r>
        <w:r w:rsidR="00F85443">
          <w:rPr>
            <w:webHidden/>
          </w:rPr>
          <w:instrText xml:space="preserve"> PAGEREF _Toc257184206 \h </w:instrText>
        </w:r>
        <w:r w:rsidR="00993C6C">
          <w:rPr>
            <w:webHidden/>
          </w:rPr>
        </w:r>
        <w:r w:rsidR="00993C6C">
          <w:rPr>
            <w:webHidden/>
          </w:rPr>
          <w:fldChar w:fldCharType="separate"/>
        </w:r>
        <w:r w:rsidR="00F85443">
          <w:rPr>
            <w:webHidden/>
          </w:rPr>
          <w:t>9</w:t>
        </w:r>
        <w:r w:rsidR="00993C6C">
          <w:rPr>
            <w:webHidden/>
          </w:rPr>
          <w:fldChar w:fldCharType="end"/>
        </w:r>
      </w:hyperlink>
    </w:p>
    <w:p w14:paraId="57780DA9" w14:textId="77777777" w:rsidR="00F85443" w:rsidRDefault="003F1384">
      <w:pPr>
        <w:pStyle w:val="TOC3"/>
        <w:rPr>
          <w:rFonts w:asciiTheme="minorHAnsi" w:hAnsiTheme="minorHAnsi" w:cstheme="minorBidi"/>
          <w:sz w:val="22"/>
          <w:lang w:eastAsia="en-GB"/>
        </w:rPr>
      </w:pPr>
      <w:hyperlink w:anchor="_Toc257184207" w:history="1">
        <w:r w:rsidR="00F85443" w:rsidRPr="00BC7787">
          <w:rPr>
            <w:rStyle w:val="Hyperlink"/>
            <w:lang w:eastAsia="de-DE"/>
          </w:rPr>
          <w:t>8.2.1</w:t>
        </w:r>
        <w:r w:rsidR="00F85443">
          <w:rPr>
            <w:rFonts w:asciiTheme="minorHAnsi" w:hAnsiTheme="minorHAnsi" w:cstheme="minorBidi"/>
            <w:sz w:val="22"/>
            <w:lang w:eastAsia="en-GB"/>
          </w:rPr>
          <w:tab/>
        </w:r>
        <w:r w:rsidR="00F85443" w:rsidRPr="00BC7787">
          <w:rPr>
            <w:rStyle w:val="Hyperlink"/>
            <w:lang w:eastAsia="de-DE"/>
          </w:rPr>
          <w:t>General</w:t>
        </w:r>
        <w:r w:rsidR="00F85443">
          <w:rPr>
            <w:webHidden/>
          </w:rPr>
          <w:tab/>
        </w:r>
        <w:r w:rsidR="00993C6C">
          <w:rPr>
            <w:webHidden/>
          </w:rPr>
          <w:fldChar w:fldCharType="begin"/>
        </w:r>
        <w:r w:rsidR="00F85443">
          <w:rPr>
            <w:webHidden/>
          </w:rPr>
          <w:instrText xml:space="preserve"> PAGEREF _Toc257184207 \h </w:instrText>
        </w:r>
        <w:r w:rsidR="00993C6C">
          <w:rPr>
            <w:webHidden/>
          </w:rPr>
        </w:r>
        <w:r w:rsidR="00993C6C">
          <w:rPr>
            <w:webHidden/>
          </w:rPr>
          <w:fldChar w:fldCharType="separate"/>
        </w:r>
        <w:r w:rsidR="00F85443">
          <w:rPr>
            <w:webHidden/>
          </w:rPr>
          <w:t>9</w:t>
        </w:r>
        <w:r w:rsidR="00993C6C">
          <w:rPr>
            <w:webHidden/>
          </w:rPr>
          <w:fldChar w:fldCharType="end"/>
        </w:r>
      </w:hyperlink>
    </w:p>
    <w:p w14:paraId="33B0E051" w14:textId="77777777" w:rsidR="00F85443" w:rsidRDefault="003F1384">
      <w:pPr>
        <w:pStyle w:val="TOC3"/>
        <w:rPr>
          <w:rFonts w:asciiTheme="minorHAnsi" w:hAnsiTheme="minorHAnsi" w:cstheme="minorBidi"/>
          <w:sz w:val="22"/>
          <w:lang w:eastAsia="en-GB"/>
        </w:rPr>
      </w:pPr>
      <w:hyperlink w:anchor="_Toc257184208" w:history="1">
        <w:r w:rsidR="00F85443" w:rsidRPr="00BC7787">
          <w:rPr>
            <w:rStyle w:val="Hyperlink"/>
          </w:rPr>
          <w:t>8.2.2</w:t>
        </w:r>
        <w:r w:rsidR="00F85443">
          <w:rPr>
            <w:rFonts w:asciiTheme="minorHAnsi" w:hAnsiTheme="minorHAnsi" w:cstheme="minorBidi"/>
            <w:sz w:val="22"/>
            <w:lang w:eastAsia="en-GB"/>
          </w:rPr>
          <w:tab/>
        </w:r>
        <w:r w:rsidR="00F85443" w:rsidRPr="00BC7787">
          <w:rPr>
            <w:rStyle w:val="Hyperlink"/>
          </w:rPr>
          <w:t>Limitations</w:t>
        </w:r>
        <w:r w:rsidR="00F85443">
          <w:rPr>
            <w:webHidden/>
          </w:rPr>
          <w:tab/>
        </w:r>
        <w:r w:rsidR="00993C6C">
          <w:rPr>
            <w:webHidden/>
          </w:rPr>
          <w:fldChar w:fldCharType="begin"/>
        </w:r>
        <w:r w:rsidR="00F85443">
          <w:rPr>
            <w:webHidden/>
          </w:rPr>
          <w:instrText xml:space="preserve"> PAGEREF _Toc257184208 \h </w:instrText>
        </w:r>
        <w:r w:rsidR="00993C6C">
          <w:rPr>
            <w:webHidden/>
          </w:rPr>
        </w:r>
        <w:r w:rsidR="00993C6C">
          <w:rPr>
            <w:webHidden/>
          </w:rPr>
          <w:fldChar w:fldCharType="separate"/>
        </w:r>
        <w:r w:rsidR="00F85443">
          <w:rPr>
            <w:webHidden/>
          </w:rPr>
          <w:t>9</w:t>
        </w:r>
        <w:r w:rsidR="00993C6C">
          <w:rPr>
            <w:webHidden/>
          </w:rPr>
          <w:fldChar w:fldCharType="end"/>
        </w:r>
      </w:hyperlink>
    </w:p>
    <w:p w14:paraId="239A47B0" w14:textId="77777777" w:rsidR="00F85443" w:rsidRDefault="003F1384">
      <w:pPr>
        <w:pStyle w:val="TOC3"/>
        <w:rPr>
          <w:rFonts w:asciiTheme="minorHAnsi" w:hAnsiTheme="minorHAnsi" w:cstheme="minorBidi"/>
          <w:sz w:val="22"/>
          <w:lang w:eastAsia="en-GB"/>
        </w:rPr>
      </w:pPr>
      <w:hyperlink w:anchor="_Toc257184209" w:history="1">
        <w:r w:rsidR="00F85443" w:rsidRPr="00BC7787">
          <w:rPr>
            <w:rStyle w:val="Hyperlink"/>
            <w:lang w:eastAsia="de-DE"/>
          </w:rPr>
          <w:t>8.2.3</w:t>
        </w:r>
        <w:r w:rsidR="00F85443">
          <w:rPr>
            <w:rFonts w:asciiTheme="minorHAnsi" w:hAnsiTheme="minorHAnsi" w:cstheme="minorBidi"/>
            <w:sz w:val="22"/>
            <w:lang w:eastAsia="en-GB"/>
          </w:rPr>
          <w:tab/>
        </w:r>
        <w:r w:rsidR="00F85443" w:rsidRPr="00BC7787">
          <w:rPr>
            <w:rStyle w:val="Hyperlink"/>
            <w:lang w:eastAsia="de-DE"/>
          </w:rPr>
          <w:t>Symbols</w:t>
        </w:r>
        <w:r w:rsidR="00F85443">
          <w:rPr>
            <w:webHidden/>
          </w:rPr>
          <w:tab/>
        </w:r>
        <w:r w:rsidR="00993C6C">
          <w:rPr>
            <w:webHidden/>
          </w:rPr>
          <w:fldChar w:fldCharType="begin"/>
        </w:r>
        <w:r w:rsidR="00F85443">
          <w:rPr>
            <w:webHidden/>
          </w:rPr>
          <w:instrText xml:space="preserve"> PAGEREF _Toc257184209 \h </w:instrText>
        </w:r>
        <w:r w:rsidR="00993C6C">
          <w:rPr>
            <w:webHidden/>
          </w:rPr>
        </w:r>
        <w:r w:rsidR="00993C6C">
          <w:rPr>
            <w:webHidden/>
          </w:rPr>
          <w:fldChar w:fldCharType="separate"/>
        </w:r>
        <w:r w:rsidR="00F85443">
          <w:rPr>
            <w:webHidden/>
          </w:rPr>
          <w:t>9</w:t>
        </w:r>
        <w:r w:rsidR="00993C6C">
          <w:rPr>
            <w:webHidden/>
          </w:rPr>
          <w:fldChar w:fldCharType="end"/>
        </w:r>
      </w:hyperlink>
    </w:p>
    <w:p w14:paraId="70BCF09E" w14:textId="77777777" w:rsidR="00F85443" w:rsidRDefault="003F1384">
      <w:pPr>
        <w:pStyle w:val="TOC3"/>
        <w:rPr>
          <w:rFonts w:asciiTheme="minorHAnsi" w:hAnsiTheme="minorHAnsi" w:cstheme="minorBidi"/>
          <w:sz w:val="22"/>
          <w:lang w:eastAsia="en-GB"/>
        </w:rPr>
      </w:pPr>
      <w:hyperlink w:anchor="_Toc257184210" w:history="1">
        <w:r w:rsidR="00F85443" w:rsidRPr="00BC7787">
          <w:rPr>
            <w:rStyle w:val="Hyperlink"/>
            <w:lang w:eastAsia="de-DE"/>
          </w:rPr>
          <w:t>8.2.4</w:t>
        </w:r>
        <w:r w:rsidR="00F85443">
          <w:rPr>
            <w:rFonts w:asciiTheme="minorHAnsi" w:hAnsiTheme="minorHAnsi" w:cstheme="minorBidi"/>
            <w:sz w:val="22"/>
            <w:lang w:eastAsia="en-GB"/>
          </w:rPr>
          <w:tab/>
        </w:r>
        <w:r w:rsidR="00F85443" w:rsidRPr="00BC7787">
          <w:rPr>
            <w:rStyle w:val="Hyperlink"/>
            <w:lang w:eastAsia="de-DE"/>
          </w:rPr>
          <w:t>Point and Area Representation</w:t>
        </w:r>
        <w:r w:rsidR="00F85443">
          <w:rPr>
            <w:webHidden/>
          </w:rPr>
          <w:tab/>
        </w:r>
        <w:r w:rsidR="00993C6C">
          <w:rPr>
            <w:webHidden/>
          </w:rPr>
          <w:fldChar w:fldCharType="begin"/>
        </w:r>
        <w:r w:rsidR="00F85443">
          <w:rPr>
            <w:webHidden/>
          </w:rPr>
          <w:instrText xml:space="preserve"> PAGEREF _Toc257184210 \h </w:instrText>
        </w:r>
        <w:r w:rsidR="00993C6C">
          <w:rPr>
            <w:webHidden/>
          </w:rPr>
        </w:r>
        <w:r w:rsidR="00993C6C">
          <w:rPr>
            <w:webHidden/>
          </w:rPr>
          <w:fldChar w:fldCharType="separate"/>
        </w:r>
        <w:r w:rsidR="00F85443">
          <w:rPr>
            <w:webHidden/>
          </w:rPr>
          <w:t>10</w:t>
        </w:r>
        <w:r w:rsidR="00993C6C">
          <w:rPr>
            <w:webHidden/>
          </w:rPr>
          <w:fldChar w:fldCharType="end"/>
        </w:r>
      </w:hyperlink>
    </w:p>
    <w:p w14:paraId="1B67DAC2" w14:textId="77777777" w:rsidR="00F85443" w:rsidRDefault="003F1384">
      <w:pPr>
        <w:pStyle w:val="TOC3"/>
        <w:rPr>
          <w:rFonts w:asciiTheme="minorHAnsi" w:hAnsiTheme="minorHAnsi" w:cstheme="minorBidi"/>
          <w:sz w:val="22"/>
          <w:lang w:eastAsia="en-GB"/>
        </w:rPr>
      </w:pPr>
      <w:hyperlink w:anchor="_Toc257184211" w:history="1">
        <w:r w:rsidR="00F85443" w:rsidRPr="00BC7787">
          <w:rPr>
            <w:rStyle w:val="Hyperlink"/>
            <w:lang w:eastAsia="de-DE"/>
          </w:rPr>
          <w:t>8.2.5</w:t>
        </w:r>
        <w:r w:rsidR="00F85443">
          <w:rPr>
            <w:rFonts w:asciiTheme="minorHAnsi" w:hAnsiTheme="minorHAnsi" w:cstheme="minorBidi"/>
            <w:sz w:val="22"/>
            <w:lang w:eastAsia="en-GB"/>
          </w:rPr>
          <w:tab/>
        </w:r>
        <w:r w:rsidR="00F85443" w:rsidRPr="00BC7787">
          <w:rPr>
            <w:rStyle w:val="Hyperlink"/>
          </w:rPr>
          <w:t>Expiry and cancellation of Virtual AtoN objects</w:t>
        </w:r>
        <w:r w:rsidR="00F85443">
          <w:rPr>
            <w:webHidden/>
          </w:rPr>
          <w:tab/>
        </w:r>
        <w:r w:rsidR="00993C6C">
          <w:rPr>
            <w:webHidden/>
          </w:rPr>
          <w:fldChar w:fldCharType="begin"/>
        </w:r>
        <w:r w:rsidR="00F85443">
          <w:rPr>
            <w:webHidden/>
          </w:rPr>
          <w:instrText xml:space="preserve"> PAGEREF _Toc257184211 \h </w:instrText>
        </w:r>
        <w:r w:rsidR="00993C6C">
          <w:rPr>
            <w:webHidden/>
          </w:rPr>
        </w:r>
        <w:r w:rsidR="00993C6C">
          <w:rPr>
            <w:webHidden/>
          </w:rPr>
          <w:fldChar w:fldCharType="separate"/>
        </w:r>
        <w:r w:rsidR="00F85443">
          <w:rPr>
            <w:webHidden/>
          </w:rPr>
          <w:t>10</w:t>
        </w:r>
        <w:r w:rsidR="00993C6C">
          <w:rPr>
            <w:webHidden/>
          </w:rPr>
          <w:fldChar w:fldCharType="end"/>
        </w:r>
      </w:hyperlink>
    </w:p>
    <w:p w14:paraId="7A3FF39A" w14:textId="77777777" w:rsidR="00F85443" w:rsidRDefault="003F1384">
      <w:pPr>
        <w:pStyle w:val="TOC1"/>
        <w:rPr>
          <w:rFonts w:asciiTheme="minorHAnsi" w:hAnsiTheme="minorHAnsi" w:cstheme="minorBidi"/>
          <w:b w:val="0"/>
          <w:bCs w:val="0"/>
          <w:caps w:val="0"/>
          <w:lang w:eastAsia="en-GB"/>
        </w:rPr>
      </w:pPr>
      <w:hyperlink w:anchor="_Toc257184212" w:history="1">
        <w:r w:rsidR="00F85443" w:rsidRPr="00BC7787">
          <w:rPr>
            <w:rStyle w:val="Hyperlink"/>
          </w:rPr>
          <w:t>9</w:t>
        </w:r>
        <w:r w:rsidR="00F85443">
          <w:rPr>
            <w:rFonts w:asciiTheme="minorHAnsi" w:hAnsiTheme="minorHAnsi" w:cstheme="minorBidi"/>
            <w:b w:val="0"/>
            <w:bCs w:val="0"/>
            <w:caps w:val="0"/>
            <w:lang w:eastAsia="en-GB"/>
          </w:rPr>
          <w:tab/>
        </w:r>
        <w:r w:rsidR="00F85443" w:rsidRPr="00BC7787">
          <w:rPr>
            <w:rStyle w:val="Hyperlink"/>
          </w:rPr>
          <w:t>Notification</w:t>
        </w:r>
        <w:r w:rsidR="00F85443">
          <w:rPr>
            <w:webHidden/>
          </w:rPr>
          <w:tab/>
        </w:r>
        <w:r w:rsidR="00993C6C">
          <w:rPr>
            <w:webHidden/>
          </w:rPr>
          <w:fldChar w:fldCharType="begin"/>
        </w:r>
        <w:r w:rsidR="00F85443">
          <w:rPr>
            <w:webHidden/>
          </w:rPr>
          <w:instrText xml:space="preserve"> PAGEREF _Toc257184212 \h </w:instrText>
        </w:r>
        <w:r w:rsidR="00993C6C">
          <w:rPr>
            <w:webHidden/>
          </w:rPr>
        </w:r>
        <w:r w:rsidR="00993C6C">
          <w:rPr>
            <w:webHidden/>
          </w:rPr>
          <w:fldChar w:fldCharType="separate"/>
        </w:r>
        <w:r w:rsidR="00F85443">
          <w:rPr>
            <w:webHidden/>
          </w:rPr>
          <w:t>10</w:t>
        </w:r>
        <w:r w:rsidR="00993C6C">
          <w:rPr>
            <w:webHidden/>
          </w:rPr>
          <w:fldChar w:fldCharType="end"/>
        </w:r>
      </w:hyperlink>
    </w:p>
    <w:p w14:paraId="027164D1" w14:textId="77777777" w:rsidR="00F85443" w:rsidRDefault="003F1384">
      <w:pPr>
        <w:pStyle w:val="TOC1"/>
        <w:rPr>
          <w:rFonts w:asciiTheme="minorHAnsi" w:hAnsiTheme="minorHAnsi" w:cstheme="minorBidi"/>
          <w:b w:val="0"/>
          <w:bCs w:val="0"/>
          <w:caps w:val="0"/>
          <w:lang w:eastAsia="en-GB"/>
        </w:rPr>
      </w:pPr>
      <w:hyperlink w:anchor="_Toc257184213" w:history="1">
        <w:r w:rsidR="00F85443" w:rsidRPr="00BC7787">
          <w:rPr>
            <w:rStyle w:val="Hyperlink"/>
          </w:rPr>
          <w:t>10</w:t>
        </w:r>
        <w:r w:rsidR="00F85443">
          <w:rPr>
            <w:rFonts w:asciiTheme="minorHAnsi" w:hAnsiTheme="minorHAnsi" w:cstheme="minorBidi"/>
            <w:b w:val="0"/>
            <w:bCs w:val="0"/>
            <w:caps w:val="0"/>
            <w:lang w:eastAsia="en-GB"/>
          </w:rPr>
          <w:tab/>
        </w:r>
        <w:r w:rsidR="00F85443" w:rsidRPr="00BC7787">
          <w:rPr>
            <w:rStyle w:val="Hyperlink"/>
          </w:rPr>
          <w:t>risks and limitations</w:t>
        </w:r>
        <w:r w:rsidR="00F85443">
          <w:rPr>
            <w:webHidden/>
          </w:rPr>
          <w:tab/>
        </w:r>
        <w:r w:rsidR="00993C6C">
          <w:rPr>
            <w:webHidden/>
          </w:rPr>
          <w:fldChar w:fldCharType="begin"/>
        </w:r>
        <w:r w:rsidR="00F85443">
          <w:rPr>
            <w:webHidden/>
          </w:rPr>
          <w:instrText xml:space="preserve"> PAGEREF _Toc257184213 \h </w:instrText>
        </w:r>
        <w:r w:rsidR="00993C6C">
          <w:rPr>
            <w:webHidden/>
          </w:rPr>
        </w:r>
        <w:r w:rsidR="00993C6C">
          <w:rPr>
            <w:webHidden/>
          </w:rPr>
          <w:fldChar w:fldCharType="separate"/>
        </w:r>
        <w:r w:rsidR="00F85443">
          <w:rPr>
            <w:webHidden/>
          </w:rPr>
          <w:t>10</w:t>
        </w:r>
        <w:r w:rsidR="00993C6C">
          <w:rPr>
            <w:webHidden/>
          </w:rPr>
          <w:fldChar w:fldCharType="end"/>
        </w:r>
      </w:hyperlink>
    </w:p>
    <w:p w14:paraId="533561CB" w14:textId="77777777" w:rsidR="00F85443" w:rsidRDefault="003F1384">
      <w:pPr>
        <w:pStyle w:val="TOC2"/>
        <w:rPr>
          <w:rFonts w:asciiTheme="minorHAnsi" w:hAnsiTheme="minorHAnsi" w:cstheme="minorBidi"/>
          <w:bCs w:val="0"/>
          <w:szCs w:val="22"/>
          <w:lang w:eastAsia="en-GB"/>
        </w:rPr>
      </w:pPr>
      <w:hyperlink w:anchor="_Toc257184214" w:history="1">
        <w:r w:rsidR="00F85443" w:rsidRPr="00BC7787">
          <w:rPr>
            <w:rStyle w:val="Hyperlink"/>
          </w:rPr>
          <w:t>10.1</w:t>
        </w:r>
        <w:r w:rsidR="00F85443">
          <w:rPr>
            <w:rFonts w:asciiTheme="minorHAnsi" w:hAnsiTheme="minorHAnsi" w:cstheme="minorBidi"/>
            <w:bCs w:val="0"/>
            <w:szCs w:val="22"/>
            <w:lang w:eastAsia="en-GB"/>
          </w:rPr>
          <w:tab/>
        </w:r>
        <w:r w:rsidR="00F85443" w:rsidRPr="00BC7787">
          <w:rPr>
            <w:rStyle w:val="Hyperlink"/>
          </w:rPr>
          <w:t>Risk Mitigation</w:t>
        </w:r>
        <w:r w:rsidR="00F85443">
          <w:rPr>
            <w:webHidden/>
          </w:rPr>
          <w:tab/>
        </w:r>
        <w:r w:rsidR="00993C6C">
          <w:rPr>
            <w:webHidden/>
          </w:rPr>
          <w:fldChar w:fldCharType="begin"/>
        </w:r>
        <w:r w:rsidR="00F85443">
          <w:rPr>
            <w:webHidden/>
          </w:rPr>
          <w:instrText xml:space="preserve"> PAGEREF _Toc257184214 \h </w:instrText>
        </w:r>
        <w:r w:rsidR="00993C6C">
          <w:rPr>
            <w:webHidden/>
          </w:rPr>
        </w:r>
        <w:r w:rsidR="00993C6C">
          <w:rPr>
            <w:webHidden/>
          </w:rPr>
          <w:fldChar w:fldCharType="separate"/>
        </w:r>
        <w:r w:rsidR="00F85443">
          <w:rPr>
            <w:webHidden/>
          </w:rPr>
          <w:t>11</w:t>
        </w:r>
        <w:r w:rsidR="00993C6C">
          <w:rPr>
            <w:webHidden/>
          </w:rPr>
          <w:fldChar w:fldCharType="end"/>
        </w:r>
      </w:hyperlink>
    </w:p>
    <w:p w14:paraId="41F5879C" w14:textId="77777777" w:rsidR="00F85443" w:rsidRDefault="003F1384">
      <w:pPr>
        <w:pStyle w:val="TOC2"/>
        <w:rPr>
          <w:rFonts w:asciiTheme="minorHAnsi" w:hAnsiTheme="minorHAnsi" w:cstheme="minorBidi"/>
          <w:bCs w:val="0"/>
          <w:szCs w:val="22"/>
          <w:lang w:eastAsia="en-GB"/>
        </w:rPr>
      </w:pPr>
      <w:hyperlink w:anchor="_Toc257184215" w:history="1">
        <w:r w:rsidR="00F85443" w:rsidRPr="00BC7787">
          <w:rPr>
            <w:rStyle w:val="Hyperlink"/>
          </w:rPr>
          <w:t>10.2</w:t>
        </w:r>
        <w:r w:rsidR="00F85443">
          <w:rPr>
            <w:rFonts w:asciiTheme="minorHAnsi" w:hAnsiTheme="minorHAnsi" w:cstheme="minorBidi"/>
            <w:bCs w:val="0"/>
            <w:szCs w:val="22"/>
            <w:lang w:eastAsia="en-GB"/>
          </w:rPr>
          <w:tab/>
        </w:r>
        <w:r w:rsidR="00F85443" w:rsidRPr="00BC7787">
          <w:rPr>
            <w:rStyle w:val="Hyperlink"/>
          </w:rPr>
          <w:t>Limitations</w:t>
        </w:r>
        <w:r w:rsidR="00F85443">
          <w:rPr>
            <w:webHidden/>
          </w:rPr>
          <w:tab/>
        </w:r>
        <w:r w:rsidR="00993C6C">
          <w:rPr>
            <w:webHidden/>
          </w:rPr>
          <w:fldChar w:fldCharType="begin"/>
        </w:r>
        <w:r w:rsidR="00F85443">
          <w:rPr>
            <w:webHidden/>
          </w:rPr>
          <w:instrText xml:space="preserve"> PAGEREF _Toc257184215 \h </w:instrText>
        </w:r>
        <w:r w:rsidR="00993C6C">
          <w:rPr>
            <w:webHidden/>
          </w:rPr>
        </w:r>
        <w:r w:rsidR="00993C6C">
          <w:rPr>
            <w:webHidden/>
          </w:rPr>
          <w:fldChar w:fldCharType="separate"/>
        </w:r>
        <w:r w:rsidR="00F85443">
          <w:rPr>
            <w:webHidden/>
          </w:rPr>
          <w:t>12</w:t>
        </w:r>
        <w:r w:rsidR="00993C6C">
          <w:rPr>
            <w:webHidden/>
          </w:rPr>
          <w:fldChar w:fldCharType="end"/>
        </w:r>
      </w:hyperlink>
    </w:p>
    <w:p w14:paraId="03603482" w14:textId="77777777" w:rsidR="00F85443" w:rsidRDefault="003F1384">
      <w:pPr>
        <w:pStyle w:val="TOC3"/>
        <w:rPr>
          <w:rFonts w:asciiTheme="minorHAnsi" w:hAnsiTheme="minorHAnsi" w:cstheme="minorBidi"/>
          <w:sz w:val="22"/>
          <w:lang w:eastAsia="en-GB"/>
        </w:rPr>
      </w:pPr>
      <w:hyperlink w:anchor="_Toc257184216" w:history="1">
        <w:r w:rsidR="00F85443" w:rsidRPr="00BC7787">
          <w:rPr>
            <w:rStyle w:val="Hyperlink"/>
          </w:rPr>
          <w:t>10.2.1</w:t>
        </w:r>
        <w:r w:rsidR="00F85443">
          <w:rPr>
            <w:rFonts w:asciiTheme="minorHAnsi" w:hAnsiTheme="minorHAnsi" w:cstheme="minorBidi"/>
            <w:sz w:val="22"/>
            <w:lang w:eastAsia="en-GB"/>
          </w:rPr>
          <w:tab/>
        </w:r>
        <w:r w:rsidR="00F85443" w:rsidRPr="00BC7787">
          <w:rPr>
            <w:rStyle w:val="Hyperlink"/>
          </w:rPr>
          <w:t>GNSS vulnerability</w:t>
        </w:r>
        <w:r w:rsidR="00F85443">
          <w:rPr>
            <w:webHidden/>
          </w:rPr>
          <w:tab/>
        </w:r>
        <w:r w:rsidR="00993C6C">
          <w:rPr>
            <w:webHidden/>
          </w:rPr>
          <w:fldChar w:fldCharType="begin"/>
        </w:r>
        <w:r w:rsidR="00F85443">
          <w:rPr>
            <w:webHidden/>
          </w:rPr>
          <w:instrText xml:space="preserve"> PAGEREF _Toc257184216 \h </w:instrText>
        </w:r>
        <w:r w:rsidR="00993C6C">
          <w:rPr>
            <w:webHidden/>
          </w:rPr>
        </w:r>
        <w:r w:rsidR="00993C6C">
          <w:rPr>
            <w:webHidden/>
          </w:rPr>
          <w:fldChar w:fldCharType="separate"/>
        </w:r>
        <w:r w:rsidR="00F85443">
          <w:rPr>
            <w:webHidden/>
          </w:rPr>
          <w:t>12</w:t>
        </w:r>
        <w:r w:rsidR="00993C6C">
          <w:rPr>
            <w:webHidden/>
          </w:rPr>
          <w:fldChar w:fldCharType="end"/>
        </w:r>
      </w:hyperlink>
    </w:p>
    <w:p w14:paraId="1CCB019F" w14:textId="77777777" w:rsidR="00F85443" w:rsidRDefault="003F1384">
      <w:pPr>
        <w:pStyle w:val="TOC3"/>
        <w:rPr>
          <w:rFonts w:asciiTheme="minorHAnsi" w:hAnsiTheme="minorHAnsi" w:cstheme="minorBidi"/>
          <w:sz w:val="22"/>
          <w:lang w:eastAsia="en-GB"/>
        </w:rPr>
      </w:pPr>
      <w:hyperlink w:anchor="_Toc257184217" w:history="1">
        <w:r w:rsidR="00F85443" w:rsidRPr="00BC7787">
          <w:rPr>
            <w:rStyle w:val="Hyperlink"/>
          </w:rPr>
          <w:t>10.2.2</w:t>
        </w:r>
        <w:r w:rsidR="00F85443">
          <w:rPr>
            <w:rFonts w:asciiTheme="minorHAnsi" w:hAnsiTheme="minorHAnsi" w:cstheme="minorBidi"/>
            <w:sz w:val="22"/>
            <w:lang w:eastAsia="en-GB"/>
          </w:rPr>
          <w:tab/>
        </w:r>
        <w:r w:rsidR="00F85443" w:rsidRPr="00BC7787">
          <w:rPr>
            <w:rStyle w:val="Hyperlink"/>
          </w:rPr>
          <w:t>Spoofing and Jamming of Virtual AtoN</w:t>
        </w:r>
        <w:r w:rsidR="00F85443">
          <w:rPr>
            <w:webHidden/>
          </w:rPr>
          <w:tab/>
        </w:r>
        <w:r w:rsidR="00993C6C">
          <w:rPr>
            <w:webHidden/>
          </w:rPr>
          <w:fldChar w:fldCharType="begin"/>
        </w:r>
        <w:r w:rsidR="00F85443">
          <w:rPr>
            <w:webHidden/>
          </w:rPr>
          <w:instrText xml:space="preserve"> PAGEREF _Toc257184217 \h </w:instrText>
        </w:r>
        <w:r w:rsidR="00993C6C">
          <w:rPr>
            <w:webHidden/>
          </w:rPr>
        </w:r>
        <w:r w:rsidR="00993C6C">
          <w:rPr>
            <w:webHidden/>
          </w:rPr>
          <w:fldChar w:fldCharType="separate"/>
        </w:r>
        <w:r w:rsidR="00F85443">
          <w:rPr>
            <w:webHidden/>
          </w:rPr>
          <w:t>12</w:t>
        </w:r>
        <w:r w:rsidR="00993C6C">
          <w:rPr>
            <w:webHidden/>
          </w:rPr>
          <w:fldChar w:fldCharType="end"/>
        </w:r>
      </w:hyperlink>
    </w:p>
    <w:p w14:paraId="3309F28D" w14:textId="77777777" w:rsidR="00F85443" w:rsidRDefault="003F1384">
      <w:pPr>
        <w:pStyle w:val="TOC3"/>
        <w:rPr>
          <w:rFonts w:asciiTheme="minorHAnsi" w:hAnsiTheme="minorHAnsi" w:cstheme="minorBidi"/>
          <w:sz w:val="22"/>
          <w:lang w:eastAsia="en-GB"/>
        </w:rPr>
      </w:pPr>
      <w:hyperlink w:anchor="_Toc257184218" w:history="1">
        <w:r w:rsidR="00F85443" w:rsidRPr="00BC7787">
          <w:rPr>
            <w:rStyle w:val="Hyperlink"/>
          </w:rPr>
          <w:t>10.2.3</w:t>
        </w:r>
        <w:r w:rsidR="00F85443">
          <w:rPr>
            <w:rFonts w:asciiTheme="minorHAnsi" w:hAnsiTheme="minorHAnsi" w:cstheme="minorBidi"/>
            <w:sz w:val="22"/>
            <w:lang w:eastAsia="en-GB"/>
          </w:rPr>
          <w:tab/>
        </w:r>
        <w:r w:rsidR="00F85443" w:rsidRPr="00BC7787">
          <w:rPr>
            <w:rStyle w:val="Hyperlink"/>
          </w:rPr>
          <w:t>AIS VDL capacity and FATDMA planning</w:t>
        </w:r>
        <w:r w:rsidR="00F85443">
          <w:rPr>
            <w:webHidden/>
          </w:rPr>
          <w:tab/>
        </w:r>
        <w:r w:rsidR="00993C6C">
          <w:rPr>
            <w:webHidden/>
          </w:rPr>
          <w:fldChar w:fldCharType="begin"/>
        </w:r>
        <w:r w:rsidR="00F85443">
          <w:rPr>
            <w:webHidden/>
          </w:rPr>
          <w:instrText xml:space="preserve"> PAGEREF _Toc257184218 \h </w:instrText>
        </w:r>
        <w:r w:rsidR="00993C6C">
          <w:rPr>
            <w:webHidden/>
          </w:rPr>
        </w:r>
        <w:r w:rsidR="00993C6C">
          <w:rPr>
            <w:webHidden/>
          </w:rPr>
          <w:fldChar w:fldCharType="separate"/>
        </w:r>
        <w:r w:rsidR="00F85443">
          <w:rPr>
            <w:webHidden/>
          </w:rPr>
          <w:t>13</w:t>
        </w:r>
        <w:r w:rsidR="00993C6C">
          <w:rPr>
            <w:webHidden/>
          </w:rPr>
          <w:fldChar w:fldCharType="end"/>
        </w:r>
      </w:hyperlink>
    </w:p>
    <w:p w14:paraId="1FAAD122" w14:textId="77777777" w:rsidR="00F85443" w:rsidRDefault="003F1384">
      <w:pPr>
        <w:pStyle w:val="TOC3"/>
        <w:rPr>
          <w:rFonts w:asciiTheme="minorHAnsi" w:hAnsiTheme="minorHAnsi" w:cstheme="minorBidi"/>
          <w:sz w:val="22"/>
          <w:lang w:eastAsia="en-GB"/>
        </w:rPr>
      </w:pPr>
      <w:hyperlink w:anchor="_Toc257184219" w:history="1">
        <w:r w:rsidR="00F85443" w:rsidRPr="00BC7787">
          <w:rPr>
            <w:rStyle w:val="Hyperlink"/>
          </w:rPr>
          <w:t>10.2.4</w:t>
        </w:r>
        <w:r w:rsidR="00F85443">
          <w:rPr>
            <w:rFonts w:asciiTheme="minorHAnsi" w:hAnsiTheme="minorHAnsi" w:cstheme="minorBidi"/>
            <w:sz w:val="22"/>
            <w:lang w:eastAsia="en-GB"/>
          </w:rPr>
          <w:tab/>
        </w:r>
        <w:r w:rsidR="00F85443" w:rsidRPr="00BC7787">
          <w:rPr>
            <w:rStyle w:val="Hyperlink"/>
          </w:rPr>
          <w:t>Display Limitations</w:t>
        </w:r>
        <w:r w:rsidR="00F85443">
          <w:rPr>
            <w:webHidden/>
          </w:rPr>
          <w:tab/>
        </w:r>
        <w:r w:rsidR="00993C6C">
          <w:rPr>
            <w:webHidden/>
          </w:rPr>
          <w:fldChar w:fldCharType="begin"/>
        </w:r>
        <w:r w:rsidR="00F85443">
          <w:rPr>
            <w:webHidden/>
          </w:rPr>
          <w:instrText xml:space="preserve"> PAGEREF _Toc257184219 \h </w:instrText>
        </w:r>
        <w:r w:rsidR="00993C6C">
          <w:rPr>
            <w:webHidden/>
          </w:rPr>
        </w:r>
        <w:r w:rsidR="00993C6C">
          <w:rPr>
            <w:webHidden/>
          </w:rPr>
          <w:fldChar w:fldCharType="separate"/>
        </w:r>
        <w:r w:rsidR="00F85443">
          <w:rPr>
            <w:webHidden/>
          </w:rPr>
          <w:t>13</w:t>
        </w:r>
        <w:r w:rsidR="00993C6C">
          <w:rPr>
            <w:webHidden/>
          </w:rPr>
          <w:fldChar w:fldCharType="end"/>
        </w:r>
      </w:hyperlink>
    </w:p>
    <w:p w14:paraId="7725CAE2" w14:textId="77777777" w:rsidR="00F85443" w:rsidRDefault="003F1384">
      <w:pPr>
        <w:pStyle w:val="TOC1"/>
        <w:rPr>
          <w:rFonts w:asciiTheme="minorHAnsi" w:hAnsiTheme="minorHAnsi" w:cstheme="minorBidi"/>
          <w:b w:val="0"/>
          <w:bCs w:val="0"/>
          <w:caps w:val="0"/>
          <w:lang w:eastAsia="en-GB"/>
        </w:rPr>
      </w:pPr>
      <w:hyperlink w:anchor="_Toc257184220" w:history="1">
        <w:r w:rsidR="00F85443" w:rsidRPr="00BC7787">
          <w:rPr>
            <w:rStyle w:val="Hyperlink"/>
          </w:rPr>
          <w:t>11</w:t>
        </w:r>
        <w:r w:rsidR="00F85443">
          <w:rPr>
            <w:rFonts w:asciiTheme="minorHAnsi" w:hAnsiTheme="minorHAnsi" w:cstheme="minorBidi"/>
            <w:b w:val="0"/>
            <w:bCs w:val="0"/>
            <w:caps w:val="0"/>
            <w:lang w:eastAsia="en-GB"/>
          </w:rPr>
          <w:tab/>
        </w:r>
        <w:r w:rsidR="00F85443" w:rsidRPr="00BC7787">
          <w:rPr>
            <w:rStyle w:val="Hyperlink"/>
          </w:rPr>
          <w:t>Level of service</w:t>
        </w:r>
        <w:r w:rsidR="00F85443">
          <w:rPr>
            <w:webHidden/>
          </w:rPr>
          <w:tab/>
        </w:r>
        <w:r w:rsidR="00993C6C">
          <w:rPr>
            <w:webHidden/>
          </w:rPr>
          <w:fldChar w:fldCharType="begin"/>
        </w:r>
        <w:r w:rsidR="00F85443">
          <w:rPr>
            <w:webHidden/>
          </w:rPr>
          <w:instrText xml:space="preserve"> PAGEREF _Toc257184220 \h </w:instrText>
        </w:r>
        <w:r w:rsidR="00993C6C">
          <w:rPr>
            <w:webHidden/>
          </w:rPr>
        </w:r>
        <w:r w:rsidR="00993C6C">
          <w:rPr>
            <w:webHidden/>
          </w:rPr>
          <w:fldChar w:fldCharType="separate"/>
        </w:r>
        <w:r w:rsidR="00F85443">
          <w:rPr>
            <w:webHidden/>
          </w:rPr>
          <w:t>14</w:t>
        </w:r>
        <w:r w:rsidR="00993C6C">
          <w:rPr>
            <w:webHidden/>
          </w:rPr>
          <w:fldChar w:fldCharType="end"/>
        </w:r>
      </w:hyperlink>
    </w:p>
    <w:p w14:paraId="7FE52F84" w14:textId="77777777" w:rsidR="00F85443" w:rsidRDefault="003F1384">
      <w:pPr>
        <w:pStyle w:val="TOC2"/>
        <w:rPr>
          <w:rFonts w:asciiTheme="minorHAnsi" w:hAnsiTheme="minorHAnsi" w:cstheme="minorBidi"/>
          <w:bCs w:val="0"/>
          <w:szCs w:val="22"/>
          <w:lang w:eastAsia="en-GB"/>
        </w:rPr>
      </w:pPr>
      <w:hyperlink w:anchor="_Toc257184221" w:history="1">
        <w:r w:rsidR="00F85443" w:rsidRPr="00BC7787">
          <w:rPr>
            <w:rStyle w:val="Hyperlink"/>
          </w:rPr>
          <w:t>11.1</w:t>
        </w:r>
        <w:r w:rsidR="00F85443">
          <w:rPr>
            <w:rFonts w:asciiTheme="minorHAnsi" w:hAnsiTheme="minorHAnsi" w:cstheme="minorBidi"/>
            <w:bCs w:val="0"/>
            <w:szCs w:val="22"/>
            <w:lang w:eastAsia="en-GB"/>
          </w:rPr>
          <w:tab/>
        </w:r>
        <w:r w:rsidR="00F85443" w:rsidRPr="00BC7787">
          <w:rPr>
            <w:rStyle w:val="Hyperlink"/>
          </w:rPr>
          <w:t>Availability</w:t>
        </w:r>
        <w:r w:rsidR="00F85443">
          <w:rPr>
            <w:webHidden/>
          </w:rPr>
          <w:tab/>
        </w:r>
        <w:r w:rsidR="00993C6C">
          <w:rPr>
            <w:webHidden/>
          </w:rPr>
          <w:fldChar w:fldCharType="begin"/>
        </w:r>
        <w:r w:rsidR="00F85443">
          <w:rPr>
            <w:webHidden/>
          </w:rPr>
          <w:instrText xml:space="preserve"> PAGEREF _Toc257184221 \h </w:instrText>
        </w:r>
        <w:r w:rsidR="00993C6C">
          <w:rPr>
            <w:webHidden/>
          </w:rPr>
        </w:r>
        <w:r w:rsidR="00993C6C">
          <w:rPr>
            <w:webHidden/>
          </w:rPr>
          <w:fldChar w:fldCharType="separate"/>
        </w:r>
        <w:r w:rsidR="00F85443">
          <w:rPr>
            <w:webHidden/>
          </w:rPr>
          <w:t>14</w:t>
        </w:r>
        <w:r w:rsidR="00993C6C">
          <w:rPr>
            <w:webHidden/>
          </w:rPr>
          <w:fldChar w:fldCharType="end"/>
        </w:r>
      </w:hyperlink>
    </w:p>
    <w:p w14:paraId="165CDF0E" w14:textId="77777777" w:rsidR="00F85443" w:rsidRDefault="003F1384">
      <w:pPr>
        <w:pStyle w:val="TOC2"/>
        <w:rPr>
          <w:rFonts w:asciiTheme="minorHAnsi" w:hAnsiTheme="minorHAnsi" w:cstheme="minorBidi"/>
          <w:bCs w:val="0"/>
          <w:szCs w:val="22"/>
          <w:lang w:eastAsia="en-GB"/>
        </w:rPr>
      </w:pPr>
      <w:hyperlink w:anchor="_Toc257184222" w:history="1">
        <w:r w:rsidR="00F85443" w:rsidRPr="00BC7787">
          <w:rPr>
            <w:rStyle w:val="Hyperlink"/>
          </w:rPr>
          <w:t>11.2</w:t>
        </w:r>
        <w:r w:rsidR="00F85443">
          <w:rPr>
            <w:rFonts w:asciiTheme="minorHAnsi" w:hAnsiTheme="minorHAnsi" w:cstheme="minorBidi"/>
            <w:bCs w:val="0"/>
            <w:szCs w:val="22"/>
            <w:lang w:eastAsia="en-GB"/>
          </w:rPr>
          <w:tab/>
        </w:r>
        <w:r w:rsidR="00F85443" w:rsidRPr="00BC7787">
          <w:rPr>
            <w:rStyle w:val="Hyperlink"/>
          </w:rPr>
          <w:t>Integrity alerting</w:t>
        </w:r>
        <w:r w:rsidR="00F85443">
          <w:rPr>
            <w:webHidden/>
          </w:rPr>
          <w:tab/>
        </w:r>
        <w:r w:rsidR="00993C6C">
          <w:rPr>
            <w:webHidden/>
          </w:rPr>
          <w:fldChar w:fldCharType="begin"/>
        </w:r>
        <w:r w:rsidR="00F85443">
          <w:rPr>
            <w:webHidden/>
          </w:rPr>
          <w:instrText xml:space="preserve"> PAGEREF _Toc257184222 \h </w:instrText>
        </w:r>
        <w:r w:rsidR="00993C6C">
          <w:rPr>
            <w:webHidden/>
          </w:rPr>
        </w:r>
        <w:r w:rsidR="00993C6C">
          <w:rPr>
            <w:webHidden/>
          </w:rPr>
          <w:fldChar w:fldCharType="separate"/>
        </w:r>
        <w:r w:rsidR="00F85443">
          <w:rPr>
            <w:webHidden/>
          </w:rPr>
          <w:t>14</w:t>
        </w:r>
        <w:r w:rsidR="00993C6C">
          <w:rPr>
            <w:webHidden/>
          </w:rPr>
          <w:fldChar w:fldCharType="end"/>
        </w:r>
      </w:hyperlink>
    </w:p>
    <w:p w14:paraId="03E5D88F" w14:textId="77777777" w:rsidR="00F85443" w:rsidRDefault="003F1384">
      <w:pPr>
        <w:pStyle w:val="TOC2"/>
        <w:rPr>
          <w:rFonts w:asciiTheme="minorHAnsi" w:hAnsiTheme="minorHAnsi" w:cstheme="minorBidi"/>
          <w:bCs w:val="0"/>
          <w:szCs w:val="22"/>
          <w:lang w:eastAsia="en-GB"/>
        </w:rPr>
      </w:pPr>
      <w:hyperlink w:anchor="_Toc257184223" w:history="1">
        <w:r w:rsidR="00F85443" w:rsidRPr="00BC7787">
          <w:rPr>
            <w:rStyle w:val="Hyperlink"/>
          </w:rPr>
          <w:t>11.3</w:t>
        </w:r>
        <w:r w:rsidR="00F85443">
          <w:rPr>
            <w:rFonts w:asciiTheme="minorHAnsi" w:hAnsiTheme="minorHAnsi" w:cstheme="minorBidi"/>
            <w:bCs w:val="0"/>
            <w:szCs w:val="22"/>
            <w:lang w:eastAsia="en-GB"/>
          </w:rPr>
          <w:tab/>
        </w:r>
        <w:r w:rsidR="00F85443" w:rsidRPr="00BC7787">
          <w:rPr>
            <w:rStyle w:val="Hyperlink"/>
          </w:rPr>
          <w:t>Continuity</w:t>
        </w:r>
        <w:r w:rsidR="00F85443">
          <w:rPr>
            <w:webHidden/>
          </w:rPr>
          <w:tab/>
        </w:r>
        <w:r w:rsidR="00993C6C">
          <w:rPr>
            <w:webHidden/>
          </w:rPr>
          <w:fldChar w:fldCharType="begin"/>
        </w:r>
        <w:r w:rsidR="00F85443">
          <w:rPr>
            <w:webHidden/>
          </w:rPr>
          <w:instrText xml:space="preserve"> PAGEREF _Toc257184223 \h </w:instrText>
        </w:r>
        <w:r w:rsidR="00993C6C">
          <w:rPr>
            <w:webHidden/>
          </w:rPr>
        </w:r>
        <w:r w:rsidR="00993C6C">
          <w:rPr>
            <w:webHidden/>
          </w:rPr>
          <w:fldChar w:fldCharType="separate"/>
        </w:r>
        <w:r w:rsidR="00F85443">
          <w:rPr>
            <w:webHidden/>
          </w:rPr>
          <w:t>14</w:t>
        </w:r>
        <w:r w:rsidR="00993C6C">
          <w:rPr>
            <w:webHidden/>
          </w:rPr>
          <w:fldChar w:fldCharType="end"/>
        </w:r>
      </w:hyperlink>
    </w:p>
    <w:p w14:paraId="23B18978" w14:textId="77777777" w:rsidR="00F85443" w:rsidRDefault="003F1384">
      <w:pPr>
        <w:pStyle w:val="TOC1"/>
        <w:rPr>
          <w:rFonts w:asciiTheme="minorHAnsi" w:hAnsiTheme="minorHAnsi" w:cstheme="minorBidi"/>
          <w:b w:val="0"/>
          <w:bCs w:val="0"/>
          <w:caps w:val="0"/>
          <w:lang w:eastAsia="en-GB"/>
        </w:rPr>
      </w:pPr>
      <w:hyperlink w:anchor="_Toc257184224" w:history="1">
        <w:r w:rsidR="00F85443" w:rsidRPr="00BC7787">
          <w:rPr>
            <w:rStyle w:val="Hyperlink"/>
          </w:rPr>
          <w:t>12</w:t>
        </w:r>
        <w:r w:rsidR="00F85443">
          <w:rPr>
            <w:rFonts w:asciiTheme="minorHAnsi" w:hAnsiTheme="minorHAnsi" w:cstheme="minorBidi"/>
            <w:b w:val="0"/>
            <w:bCs w:val="0"/>
            <w:caps w:val="0"/>
            <w:lang w:eastAsia="en-GB"/>
          </w:rPr>
          <w:tab/>
        </w:r>
        <w:r w:rsidR="00F85443" w:rsidRPr="00BC7787">
          <w:rPr>
            <w:rStyle w:val="Hyperlink"/>
          </w:rPr>
          <w:t>Development considerations</w:t>
        </w:r>
        <w:r w:rsidR="00F85443">
          <w:rPr>
            <w:webHidden/>
          </w:rPr>
          <w:tab/>
        </w:r>
        <w:r w:rsidR="00993C6C">
          <w:rPr>
            <w:webHidden/>
          </w:rPr>
          <w:fldChar w:fldCharType="begin"/>
        </w:r>
        <w:r w:rsidR="00F85443">
          <w:rPr>
            <w:webHidden/>
          </w:rPr>
          <w:instrText xml:space="preserve"> PAGEREF _Toc257184224 \h </w:instrText>
        </w:r>
        <w:r w:rsidR="00993C6C">
          <w:rPr>
            <w:webHidden/>
          </w:rPr>
        </w:r>
        <w:r w:rsidR="00993C6C">
          <w:rPr>
            <w:webHidden/>
          </w:rPr>
          <w:fldChar w:fldCharType="separate"/>
        </w:r>
        <w:r w:rsidR="00F85443">
          <w:rPr>
            <w:webHidden/>
          </w:rPr>
          <w:t>14</w:t>
        </w:r>
        <w:r w:rsidR="00993C6C">
          <w:rPr>
            <w:webHidden/>
          </w:rPr>
          <w:fldChar w:fldCharType="end"/>
        </w:r>
      </w:hyperlink>
    </w:p>
    <w:p w14:paraId="6CF377D0" w14:textId="77777777" w:rsidR="00F85443" w:rsidRDefault="003F1384">
      <w:pPr>
        <w:pStyle w:val="TOC1"/>
        <w:rPr>
          <w:rFonts w:asciiTheme="minorHAnsi" w:hAnsiTheme="minorHAnsi" w:cstheme="minorBidi"/>
          <w:b w:val="0"/>
          <w:bCs w:val="0"/>
          <w:caps w:val="0"/>
          <w:lang w:eastAsia="en-GB"/>
        </w:rPr>
      </w:pPr>
      <w:hyperlink w:anchor="_Toc257184225" w:history="1">
        <w:r w:rsidR="00F85443" w:rsidRPr="00BC7787">
          <w:rPr>
            <w:rStyle w:val="Hyperlink"/>
          </w:rPr>
          <w:t>13</w:t>
        </w:r>
        <w:r w:rsidR="00F85443">
          <w:rPr>
            <w:rFonts w:asciiTheme="minorHAnsi" w:hAnsiTheme="minorHAnsi" w:cstheme="minorBidi"/>
            <w:b w:val="0"/>
            <w:bCs w:val="0"/>
            <w:caps w:val="0"/>
            <w:lang w:eastAsia="en-GB"/>
          </w:rPr>
          <w:tab/>
        </w:r>
        <w:r w:rsidR="00F85443" w:rsidRPr="00BC7787">
          <w:rPr>
            <w:rStyle w:val="Hyperlink"/>
          </w:rPr>
          <w:t>References</w:t>
        </w:r>
        <w:r w:rsidR="00F85443">
          <w:rPr>
            <w:webHidden/>
          </w:rPr>
          <w:tab/>
        </w:r>
        <w:r w:rsidR="00993C6C">
          <w:rPr>
            <w:webHidden/>
          </w:rPr>
          <w:fldChar w:fldCharType="begin"/>
        </w:r>
        <w:r w:rsidR="00F85443">
          <w:rPr>
            <w:webHidden/>
          </w:rPr>
          <w:instrText xml:space="preserve"> PAGEREF _Toc257184225 \h </w:instrText>
        </w:r>
        <w:r w:rsidR="00993C6C">
          <w:rPr>
            <w:webHidden/>
          </w:rPr>
        </w:r>
        <w:r w:rsidR="00993C6C">
          <w:rPr>
            <w:webHidden/>
          </w:rPr>
          <w:fldChar w:fldCharType="separate"/>
        </w:r>
        <w:r w:rsidR="00F85443">
          <w:rPr>
            <w:webHidden/>
          </w:rPr>
          <w:t>16</w:t>
        </w:r>
        <w:r w:rsidR="00993C6C">
          <w:rPr>
            <w:webHidden/>
          </w:rPr>
          <w:fldChar w:fldCharType="end"/>
        </w:r>
      </w:hyperlink>
    </w:p>
    <w:p w14:paraId="534861BE" w14:textId="77777777" w:rsidR="00F85443" w:rsidRDefault="003F1384">
      <w:pPr>
        <w:pStyle w:val="TOC1"/>
        <w:rPr>
          <w:rFonts w:asciiTheme="minorHAnsi" w:hAnsiTheme="minorHAnsi" w:cstheme="minorBidi"/>
          <w:b w:val="0"/>
          <w:bCs w:val="0"/>
          <w:caps w:val="0"/>
          <w:lang w:eastAsia="en-GB"/>
        </w:rPr>
      </w:pPr>
      <w:hyperlink w:anchor="_Toc257184226" w:history="1">
        <w:r w:rsidR="00F85443" w:rsidRPr="00BC7787">
          <w:rPr>
            <w:rStyle w:val="Hyperlink"/>
          </w:rPr>
          <w:t>14</w:t>
        </w:r>
        <w:r w:rsidR="00F85443">
          <w:rPr>
            <w:rFonts w:asciiTheme="minorHAnsi" w:hAnsiTheme="minorHAnsi" w:cstheme="minorBidi"/>
            <w:b w:val="0"/>
            <w:bCs w:val="0"/>
            <w:caps w:val="0"/>
            <w:lang w:eastAsia="en-GB"/>
          </w:rPr>
          <w:tab/>
        </w:r>
        <w:r w:rsidR="00F85443" w:rsidRPr="00BC7787">
          <w:rPr>
            <w:rStyle w:val="Hyperlink"/>
          </w:rPr>
          <w:t>Acronyms / Initialisms</w:t>
        </w:r>
        <w:r w:rsidR="00F85443">
          <w:rPr>
            <w:webHidden/>
          </w:rPr>
          <w:tab/>
        </w:r>
        <w:r w:rsidR="00993C6C">
          <w:rPr>
            <w:webHidden/>
          </w:rPr>
          <w:fldChar w:fldCharType="begin"/>
        </w:r>
        <w:r w:rsidR="00F85443">
          <w:rPr>
            <w:webHidden/>
          </w:rPr>
          <w:instrText xml:space="preserve"> PAGEREF _Toc257184226 \h </w:instrText>
        </w:r>
        <w:r w:rsidR="00993C6C">
          <w:rPr>
            <w:webHidden/>
          </w:rPr>
        </w:r>
        <w:r w:rsidR="00993C6C">
          <w:rPr>
            <w:webHidden/>
          </w:rPr>
          <w:fldChar w:fldCharType="separate"/>
        </w:r>
        <w:r w:rsidR="00F85443">
          <w:rPr>
            <w:webHidden/>
          </w:rPr>
          <w:t>18</w:t>
        </w:r>
        <w:r w:rsidR="00993C6C">
          <w:rPr>
            <w:webHidden/>
          </w:rPr>
          <w:fldChar w:fldCharType="end"/>
        </w:r>
      </w:hyperlink>
    </w:p>
    <w:p w14:paraId="1ADAA78B" w14:textId="77777777" w:rsidR="005039AE" w:rsidRDefault="00993C6C">
      <w:pPr>
        <w:rPr>
          <w:ins w:id="7" w:author="lighthouse" w:date="2012-04-26T17:20:00Z"/>
          <w:lang w:eastAsia="ja-JP"/>
        </w:rPr>
      </w:pPr>
      <w:r w:rsidRPr="009423F0">
        <w:fldChar w:fldCharType="end"/>
      </w:r>
    </w:p>
    <w:p w14:paraId="515A3A17" w14:textId="77777777" w:rsidR="00AE185F" w:rsidRPr="005039AE" w:rsidRDefault="00AE185F">
      <w:pPr>
        <w:rPr>
          <w:b/>
          <w:lang w:eastAsia="ja-JP"/>
          <w:rPrChange w:id="8" w:author="lighthouse" w:date="2012-04-26T17:20:00Z">
            <w:rPr>
              <w:lang w:eastAsia="ja-JP"/>
            </w:rPr>
          </w:rPrChange>
        </w:rPr>
      </w:pPr>
      <w:ins w:id="9" w:author="lighthouse" w:date="2012-04-26T16:45:00Z">
        <w:r w:rsidRPr="005039AE">
          <w:rPr>
            <w:b/>
            <w:lang w:eastAsia="ja-JP"/>
            <w:rPrChange w:id="10" w:author="lighthouse" w:date="2012-04-26T17:20:00Z">
              <w:rPr>
                <w:lang w:eastAsia="ja-JP"/>
              </w:rPr>
            </w:rPrChange>
          </w:rPr>
          <w:t>ANNEX 1</w:t>
        </w:r>
      </w:ins>
      <w:ins w:id="11" w:author="lighthouse" w:date="2012-04-26T17:21:00Z">
        <w:r w:rsidR="005039AE">
          <w:rPr>
            <w:rFonts w:hint="eastAsia"/>
            <w:b/>
            <w:lang w:eastAsia="ja-JP"/>
          </w:rPr>
          <w:t xml:space="preserve"> </w:t>
        </w:r>
        <w:r w:rsidR="005039AE" w:rsidRPr="005039AE">
          <w:rPr>
            <w:b/>
            <w:lang w:eastAsia="ja-JP"/>
            <w:rPrChange w:id="12" w:author="lighthouse" w:date="2012-04-26T17:22:00Z">
              <w:rPr>
                <w:lang w:eastAsia="ja-JP"/>
              </w:rPr>
            </w:rPrChange>
          </w:rPr>
          <w:t>Application of Virtual Aids to Navigation</w:t>
        </w:r>
      </w:ins>
    </w:p>
    <w:p w14:paraId="0D735FD9" w14:textId="77777777" w:rsidR="00472C35" w:rsidRPr="003A2A50" w:rsidRDefault="00472C35">
      <w:pPr>
        <w:pStyle w:val="Title"/>
      </w:pPr>
      <w:bookmarkStart w:id="13" w:name="_Toc257184186"/>
      <w:r w:rsidRPr="009423F0">
        <w:t>Index of Tables</w:t>
      </w:r>
      <w:bookmarkEnd w:id="13"/>
    </w:p>
    <w:p w14:paraId="1E30B2FE" w14:textId="77777777" w:rsidR="00F85443" w:rsidRDefault="00993C6C">
      <w:pPr>
        <w:pStyle w:val="TableofFigures"/>
        <w:rPr>
          <w:rFonts w:asciiTheme="minorHAnsi" w:hAnsiTheme="minorHAnsi" w:cstheme="minorBidi"/>
          <w:szCs w:val="22"/>
        </w:rPr>
      </w:pPr>
      <w:r w:rsidRPr="009423F0">
        <w:rPr>
          <w:noProof w:val="0"/>
        </w:rPr>
        <w:fldChar w:fldCharType="begin"/>
      </w:r>
      <w:r w:rsidR="00472C35" w:rsidRPr="009423F0">
        <w:rPr>
          <w:noProof w:val="0"/>
        </w:rPr>
        <w:instrText xml:space="preserve"> TOC \h \z \t "Table_#" \c </w:instrText>
      </w:r>
      <w:r w:rsidRPr="009423F0">
        <w:rPr>
          <w:noProof w:val="0"/>
        </w:rPr>
        <w:fldChar w:fldCharType="separate"/>
      </w:r>
      <w:hyperlink w:anchor="_Toc257184227" w:history="1">
        <w:r w:rsidR="00F85443" w:rsidRPr="00E11EFF">
          <w:rPr>
            <w:rStyle w:val="Hyperlink"/>
          </w:rPr>
          <w:t>Table 1</w:t>
        </w:r>
        <w:r w:rsidR="00F85443">
          <w:rPr>
            <w:rFonts w:asciiTheme="minorHAnsi" w:hAnsiTheme="minorHAnsi" w:cstheme="minorBidi"/>
            <w:szCs w:val="22"/>
          </w:rPr>
          <w:tab/>
        </w:r>
        <w:r w:rsidR="00F85443" w:rsidRPr="00E11EFF">
          <w:rPr>
            <w:rStyle w:val="Hyperlink"/>
          </w:rPr>
          <w:t>Potential risk mitigation measures</w:t>
        </w:r>
        <w:r w:rsidR="00F85443">
          <w:rPr>
            <w:webHidden/>
          </w:rPr>
          <w:tab/>
        </w:r>
        <w:r>
          <w:rPr>
            <w:webHidden/>
          </w:rPr>
          <w:fldChar w:fldCharType="begin"/>
        </w:r>
        <w:r w:rsidR="00F85443">
          <w:rPr>
            <w:webHidden/>
          </w:rPr>
          <w:instrText xml:space="preserve"> PAGEREF _Toc257184227 \h </w:instrText>
        </w:r>
        <w:r>
          <w:rPr>
            <w:webHidden/>
          </w:rPr>
        </w:r>
        <w:r>
          <w:rPr>
            <w:webHidden/>
          </w:rPr>
          <w:fldChar w:fldCharType="separate"/>
        </w:r>
        <w:r w:rsidR="00F85443">
          <w:rPr>
            <w:webHidden/>
          </w:rPr>
          <w:t>11</w:t>
        </w:r>
        <w:r>
          <w:rPr>
            <w:webHidden/>
          </w:rPr>
          <w:fldChar w:fldCharType="end"/>
        </w:r>
      </w:hyperlink>
    </w:p>
    <w:p w14:paraId="4D4F85BA" w14:textId="77777777" w:rsidR="00472C35" w:rsidRPr="003A2A50" w:rsidRDefault="00993C6C">
      <w:r w:rsidRPr="009423F0">
        <w:fldChar w:fldCharType="end"/>
      </w:r>
    </w:p>
    <w:p w14:paraId="7ECA0709" w14:textId="77777777" w:rsidR="00472C35" w:rsidRPr="003A2A50" w:rsidRDefault="00472C35">
      <w:pPr>
        <w:pStyle w:val="Title"/>
      </w:pPr>
      <w:r w:rsidRPr="009423F0">
        <w:br w:type="page"/>
      </w:r>
      <w:bookmarkStart w:id="14" w:name="_Toc257184187"/>
      <w:r w:rsidRPr="009423F0">
        <w:lastRenderedPageBreak/>
        <w:t>Virtual Aids to Navigation</w:t>
      </w:r>
      <w:bookmarkEnd w:id="14"/>
    </w:p>
    <w:p w14:paraId="277CD5A3" w14:textId="77777777" w:rsidR="00472C35" w:rsidRPr="003A2A50" w:rsidRDefault="00472C35">
      <w:pPr>
        <w:pStyle w:val="Heading1"/>
        <w:numPr>
          <w:ilvl w:val="0"/>
          <w:numId w:val="9"/>
        </w:numPr>
      </w:pPr>
      <w:bookmarkStart w:id="15" w:name="_Toc257184188"/>
      <w:r w:rsidRPr="009423F0">
        <w:t>INTRODUCTION</w:t>
      </w:r>
      <w:bookmarkEnd w:id="15"/>
    </w:p>
    <w:p w14:paraId="7B1CA14F" w14:textId="77777777" w:rsidR="00472C35" w:rsidRDefault="00472C35">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14653E66" w14:textId="77777777" w:rsidR="00472C35" w:rsidRPr="003A2A50" w:rsidRDefault="00472C35">
      <w:pPr>
        <w:pStyle w:val="BodyText"/>
        <w:rPr>
          <w:szCs w:val="22"/>
          <w:lang w:eastAsia="de-DE"/>
        </w:rPr>
      </w:pPr>
      <w:r w:rsidRPr="0048570D">
        <w:rPr>
          <w:lang w:eastAsia="de-DE"/>
        </w:rPr>
        <w:t xml:space="preserve">This </w:t>
      </w:r>
      <w:r>
        <w:rPr>
          <w:lang w:eastAsia="de-DE"/>
        </w:rPr>
        <w:t>document</w:t>
      </w:r>
      <w:r w:rsidRPr="0048570D">
        <w:rPr>
          <w:lang w:eastAsia="de-DE"/>
        </w:rPr>
        <w:t xml:space="preserve"> offers national members and other authorities guidance on the </w:t>
      </w:r>
      <w:r>
        <w:rPr>
          <w:lang w:eastAsia="de-DE"/>
        </w:rPr>
        <w:t>provision</w:t>
      </w:r>
      <w:r w:rsidRPr="0048570D">
        <w:rPr>
          <w:lang w:eastAsia="de-DE"/>
        </w:rPr>
        <w:t xml:space="preserve"> of virtual aids to navigation.</w:t>
      </w:r>
    </w:p>
    <w:p w14:paraId="0B179BB6" w14:textId="77777777" w:rsidR="00472C35" w:rsidRPr="003A2A50" w:rsidRDefault="00472C35">
      <w:pPr>
        <w:pStyle w:val="Heading1"/>
        <w:numPr>
          <w:ilvl w:val="0"/>
          <w:numId w:val="9"/>
        </w:numPr>
      </w:pPr>
      <w:bookmarkStart w:id="16" w:name="_Toc257184189"/>
      <w:r w:rsidRPr="009423F0">
        <w:t>SCOPE</w:t>
      </w:r>
      <w:bookmarkEnd w:id="16"/>
    </w:p>
    <w:p w14:paraId="23BD41A0" w14:textId="77777777" w:rsidR="00472C35" w:rsidRPr="003A2A50" w:rsidRDefault="00472C35">
      <w:pPr>
        <w:pStyle w:val="BodyText"/>
        <w:rPr>
          <w:lang w:eastAsia="de-DE"/>
        </w:rPr>
      </w:pPr>
      <w:r w:rsidRPr="009423F0">
        <w:rPr>
          <w:lang w:eastAsia="de-DE"/>
        </w:rPr>
        <w:t xml:space="preserve">This document provides guidance on the use of </w:t>
      </w:r>
      <w:r>
        <w:rPr>
          <w:lang w:eastAsia="de-DE"/>
        </w:rPr>
        <w:t>virtual aids to navigation (</w:t>
      </w:r>
      <w:r w:rsidRPr="009423F0">
        <w:rPr>
          <w:lang w:eastAsia="de-DE"/>
        </w:rPr>
        <w:t>V</w:t>
      </w:r>
      <w:r>
        <w:rPr>
          <w:lang w:eastAsia="de-DE"/>
        </w:rPr>
        <w:t xml:space="preserve">irtual </w:t>
      </w:r>
      <w:r w:rsidRPr="009423F0">
        <w:rPr>
          <w:lang w:eastAsia="de-DE"/>
        </w:rPr>
        <w:t>AtoN</w:t>
      </w:r>
      <w:r>
        <w:rPr>
          <w:lang w:eastAsia="de-DE"/>
        </w:rPr>
        <w:t>)</w:t>
      </w:r>
      <w:r w:rsidRPr="009423F0">
        <w:rPr>
          <w:lang w:eastAsia="de-DE"/>
        </w:rPr>
        <w:t>, risk</w:t>
      </w:r>
      <w:r>
        <w:rPr>
          <w:lang w:eastAsia="de-DE"/>
        </w:rPr>
        <w:t>s</w:t>
      </w:r>
      <w:r w:rsidRPr="009423F0">
        <w:rPr>
          <w:lang w:eastAsia="de-DE"/>
        </w:rPr>
        <w:t xml:space="preserve"> and benefits, criteria for application, notification process, display, application and delivery methods, applicable standards and guidelines, availability and integrity, legal and liability issues.</w:t>
      </w:r>
    </w:p>
    <w:p w14:paraId="2E8B6CEB" w14:textId="77777777" w:rsidR="00472C35" w:rsidRPr="003A2A50" w:rsidRDefault="00472C35">
      <w:pPr>
        <w:pStyle w:val="BodyText"/>
        <w:rPr>
          <w:lang w:eastAsia="de-DE"/>
        </w:rPr>
      </w:pPr>
      <w:r w:rsidRPr="009423F0">
        <w:rPr>
          <w:lang w:eastAsia="de-DE"/>
        </w:rPr>
        <w:t xml:space="preserve">This document is a general guide only and is not intended to specify in detail when or how to deploy </w:t>
      </w:r>
      <w:r>
        <w:rPr>
          <w:lang w:eastAsia="de-DE"/>
        </w:rPr>
        <w:t>Virtual AtoN</w:t>
      </w:r>
      <w:r w:rsidRPr="009423F0">
        <w:rPr>
          <w:lang w:eastAsia="de-DE"/>
        </w:rPr>
        <w:t xml:space="preserve">.  Appropriate sources </w:t>
      </w:r>
      <w:ins w:id="17" w:author="lighthouse" w:date="2012-04-24T22:05:00Z">
        <w:r w:rsidR="00CF34EE">
          <w:rPr>
            <w:rFonts w:hint="eastAsia"/>
            <w:lang w:eastAsia="ja-JP"/>
          </w:rPr>
          <w:t xml:space="preserve">(see references) </w:t>
        </w:r>
      </w:ins>
      <w:r w:rsidRPr="009423F0">
        <w:rPr>
          <w:lang w:eastAsia="de-DE"/>
        </w:rPr>
        <w:t>should be consulted for additional relevant information.</w:t>
      </w:r>
    </w:p>
    <w:p w14:paraId="35DE4C63" w14:textId="77777777" w:rsidR="00472C35" w:rsidRPr="003A2A50" w:rsidRDefault="00472C35">
      <w:pPr>
        <w:pStyle w:val="BodyText"/>
        <w:rPr>
          <w:lang w:eastAsia="de-DE"/>
        </w:rPr>
      </w:pPr>
      <w:r w:rsidRPr="009423F0">
        <w:rPr>
          <w:lang w:eastAsia="de-DE"/>
        </w:rPr>
        <w:t xml:space="preserve">The concept of </w:t>
      </w:r>
      <w:r>
        <w:rPr>
          <w:lang w:eastAsia="de-DE"/>
        </w:rPr>
        <w:t>Virtual AtoN</w:t>
      </w:r>
      <w:r w:rsidRPr="009423F0">
        <w:rPr>
          <w:lang w:eastAsia="de-DE"/>
        </w:rPr>
        <w:t xml:space="preserve"> has it</w:t>
      </w:r>
      <w:r>
        <w:rPr>
          <w:lang w:eastAsia="de-DE"/>
        </w:rPr>
        <w:t>s</w:t>
      </w:r>
      <w:r w:rsidRPr="009423F0">
        <w:rPr>
          <w:lang w:eastAsia="de-DE"/>
        </w:rPr>
        <w:t xml:space="preserve"> roots in AIS but in the future other means of transmission and presentation will evolve.  References to AIS in this document should not be construed as limiting </w:t>
      </w:r>
      <w:r>
        <w:rPr>
          <w:lang w:eastAsia="de-DE"/>
        </w:rPr>
        <w:t>Virtual AtoN</w:t>
      </w:r>
      <w:r w:rsidRPr="009423F0">
        <w:rPr>
          <w:lang w:eastAsia="de-DE"/>
        </w:rPr>
        <w:t xml:space="preserve"> to that system.</w:t>
      </w:r>
    </w:p>
    <w:p w14:paraId="2C2543B7" w14:textId="77777777" w:rsidR="00472C35" w:rsidRPr="003A2A50" w:rsidRDefault="00472C35">
      <w:pPr>
        <w:pStyle w:val="Heading1"/>
        <w:numPr>
          <w:ilvl w:val="0"/>
          <w:numId w:val="9"/>
        </w:numPr>
      </w:pPr>
      <w:bookmarkStart w:id="18" w:name="_Toc257184190"/>
      <w:r w:rsidRPr="009423F0">
        <w:t>PURPOSE</w:t>
      </w:r>
      <w:bookmarkEnd w:id="18"/>
    </w:p>
    <w:p w14:paraId="2CA37D7A" w14:textId="77777777" w:rsidR="00472C35" w:rsidRPr="003A2A50" w:rsidRDefault="00472C35">
      <w:pPr>
        <w:pStyle w:val="BodyText"/>
        <w:rPr>
          <w:lang w:eastAsia="de-DE"/>
        </w:rPr>
      </w:pPr>
      <w:r w:rsidRPr="009423F0">
        <w:rPr>
          <w:rFonts w:cs="Arial"/>
          <w:szCs w:val="22"/>
        </w:rPr>
        <w:t xml:space="preserve">The purpose of this Guideline is to inform aids to navigation authorities, mariners and equipment manufacturers of the value and uses of </w:t>
      </w:r>
      <w:r>
        <w:rPr>
          <w:rFonts w:cs="Arial"/>
          <w:szCs w:val="22"/>
        </w:rPr>
        <w:t>Virtual AtoN</w:t>
      </w:r>
      <w:r w:rsidRPr="009423F0">
        <w:rPr>
          <w:rFonts w:cs="Arial"/>
          <w:szCs w:val="22"/>
        </w:rPr>
        <w:t xml:space="preserve">.  It will assist </w:t>
      </w:r>
      <w:del w:id="19" w:author="lighthouse" w:date="2012-04-24T22:06:00Z">
        <w:r w:rsidRPr="009423F0" w:rsidDel="00CF34EE">
          <w:rPr>
            <w:rFonts w:cs="Arial"/>
            <w:szCs w:val="22"/>
          </w:rPr>
          <w:delText xml:space="preserve">  </w:delText>
        </w:r>
      </w:del>
      <w:r w:rsidRPr="009423F0">
        <w:rPr>
          <w:rFonts w:cs="Arial"/>
          <w:szCs w:val="22"/>
        </w:rPr>
        <w:t>administrations and authorities in determining the appropriate uses for and the means to establish and operate virtual</w:t>
      </w:r>
      <w:ins w:id="20" w:author="lighthouse" w:date="2012-04-24T22:08:00Z">
        <w:r w:rsidR="00CF34EE">
          <w:rPr>
            <w:rFonts w:cs="Arial" w:hint="eastAsia"/>
            <w:szCs w:val="22"/>
            <w:lang w:eastAsia="ja-JP"/>
          </w:rPr>
          <w:t xml:space="preserve"> </w:t>
        </w:r>
      </w:ins>
      <w:del w:id="21" w:author="lighthouse" w:date="2012-04-24T22:07:00Z">
        <w:r w:rsidRPr="009423F0" w:rsidDel="00CF34EE">
          <w:rPr>
            <w:rFonts w:cs="Arial"/>
            <w:szCs w:val="22"/>
          </w:rPr>
          <w:delText xml:space="preserve"> aids to navigation</w:delText>
        </w:r>
      </w:del>
      <w:ins w:id="22" w:author="lighthouse" w:date="2012-04-24T22:07:00Z">
        <w:r w:rsidR="00CF34EE">
          <w:rPr>
            <w:rFonts w:cs="Arial" w:hint="eastAsia"/>
            <w:szCs w:val="22"/>
            <w:lang w:eastAsia="ja-JP"/>
          </w:rPr>
          <w:t>AtoN</w:t>
        </w:r>
      </w:ins>
      <w:r w:rsidRPr="009423F0">
        <w:rPr>
          <w:rFonts w:cs="Arial"/>
          <w:szCs w:val="22"/>
        </w:rPr>
        <w:t>.  This Guideline will assist shipmasters, pilots and other mariners in realizing the benefits</w:t>
      </w:r>
      <w:ins w:id="23" w:author="lighthouse" w:date="2012-04-24T22:08:00Z">
        <w:r w:rsidR="00CF34EE">
          <w:rPr>
            <w:rFonts w:cs="Arial" w:hint="eastAsia"/>
            <w:szCs w:val="22"/>
            <w:lang w:eastAsia="ja-JP"/>
          </w:rPr>
          <w:t>, limitations</w:t>
        </w:r>
      </w:ins>
      <w:r w:rsidRPr="009423F0">
        <w:rPr>
          <w:rFonts w:cs="Arial"/>
          <w:szCs w:val="22"/>
        </w:rPr>
        <w:t xml:space="preserve"> and the inherent risks involved when using virtual </w:t>
      </w:r>
      <w:del w:id="24" w:author="lighthouse" w:date="2012-04-24T22:07:00Z">
        <w:r w:rsidRPr="009423F0" w:rsidDel="00CF34EE">
          <w:rPr>
            <w:rFonts w:cs="Arial"/>
            <w:szCs w:val="22"/>
          </w:rPr>
          <w:delText xml:space="preserve">aids to navigation </w:delText>
        </w:r>
      </w:del>
      <w:ins w:id="25" w:author="lighthouse" w:date="2012-04-24T22:07:00Z">
        <w:r w:rsidR="00CF34EE">
          <w:rPr>
            <w:rFonts w:cs="Arial" w:hint="eastAsia"/>
            <w:szCs w:val="22"/>
            <w:lang w:eastAsia="ja-JP"/>
          </w:rPr>
          <w:t xml:space="preserve">AtoN </w:t>
        </w:r>
      </w:ins>
      <w:r w:rsidRPr="009423F0">
        <w:rPr>
          <w:rFonts w:cs="Arial"/>
          <w:szCs w:val="22"/>
        </w:rPr>
        <w:t xml:space="preserve">as a means to </w:t>
      </w:r>
      <w:r>
        <w:rPr>
          <w:rFonts w:cs="Arial"/>
          <w:szCs w:val="22"/>
        </w:rPr>
        <w:t>verify</w:t>
      </w:r>
      <w:r w:rsidRPr="009423F0">
        <w:rPr>
          <w:rFonts w:cs="Arial"/>
          <w:szCs w:val="22"/>
        </w:rPr>
        <w:t xml:space="preserve"> their position, determine a safe course to steer or to avoid dangers.  </w:t>
      </w:r>
      <w:del w:id="26" w:author="lighthouse" w:date="2012-04-24T22:15:00Z">
        <w:r w:rsidRPr="009423F0" w:rsidDel="00BA09D3">
          <w:rPr>
            <w:rFonts w:cs="Arial"/>
            <w:szCs w:val="22"/>
          </w:rPr>
          <w:delText>Finally, t</w:delText>
        </w:r>
      </w:del>
      <w:ins w:id="27" w:author="lighthouse" w:date="2012-04-24T22:15:00Z">
        <w:r w:rsidR="00BA09D3">
          <w:rPr>
            <w:rFonts w:cs="Arial" w:hint="eastAsia"/>
            <w:szCs w:val="22"/>
            <w:lang w:eastAsia="ja-JP"/>
          </w:rPr>
          <w:t>T</w:t>
        </w:r>
      </w:ins>
      <w:r w:rsidRPr="009423F0">
        <w:rPr>
          <w:rFonts w:cs="Arial"/>
          <w:szCs w:val="22"/>
        </w:rPr>
        <w:t xml:space="preserve">his Guideline will assist marine electronics equipment manufacturers in designing and marketing the next generation of shipboard navigation display systems.  </w:t>
      </w:r>
      <w:ins w:id="28" w:author="lighthouse" w:date="2012-04-24T22:15:00Z">
        <w:r w:rsidR="00BA09D3">
          <w:rPr>
            <w:rFonts w:cs="Arial" w:hint="eastAsia"/>
            <w:szCs w:val="22"/>
            <w:lang w:eastAsia="ja-JP"/>
          </w:rPr>
          <w:t xml:space="preserve">Finally, </w:t>
        </w:r>
      </w:ins>
      <w:del w:id="29" w:author="lighthouse" w:date="2012-04-24T22:15:00Z">
        <w:r w:rsidRPr="009423F0" w:rsidDel="00BA09D3">
          <w:rPr>
            <w:rFonts w:cs="Arial"/>
            <w:szCs w:val="22"/>
          </w:rPr>
          <w:delText>M</w:delText>
        </w:r>
      </w:del>
      <w:ins w:id="30" w:author="lighthouse" w:date="2012-04-24T22:15:00Z">
        <w:r w:rsidR="00BA09D3">
          <w:rPr>
            <w:rFonts w:cs="Arial" w:hint="eastAsia"/>
            <w:szCs w:val="22"/>
            <w:lang w:eastAsia="ja-JP"/>
          </w:rPr>
          <w:t>m</w:t>
        </w:r>
      </w:ins>
      <w:r w:rsidRPr="009423F0">
        <w:rPr>
          <w:rFonts w:cs="Arial"/>
          <w:szCs w:val="22"/>
        </w:rPr>
        <w:t xml:space="preserve">aritime training institutes may also wish to avail themselves of the information contained herein in order to develop </w:t>
      </w:r>
      <w:del w:id="31" w:author="lighthouse" w:date="2012-04-24T22:11:00Z">
        <w:r w:rsidRPr="009423F0" w:rsidDel="00CF34EE">
          <w:rPr>
            <w:rFonts w:cs="Arial"/>
            <w:szCs w:val="22"/>
          </w:rPr>
          <w:delText xml:space="preserve">curricula </w:delText>
        </w:r>
      </w:del>
      <w:proofErr w:type="spellStart"/>
      <w:ins w:id="32" w:author="lighthouse" w:date="2012-04-24T22:11:00Z">
        <w:r w:rsidR="00CF34EE">
          <w:rPr>
            <w:rFonts w:cs="Arial"/>
            <w:szCs w:val="22"/>
            <w:lang w:eastAsia="ja-JP"/>
          </w:rPr>
          <w:t>syllab</w:t>
        </w:r>
      </w:ins>
      <w:ins w:id="33" w:author="lighthouse" w:date="2012-04-24T22:13:00Z">
        <w:r w:rsidR="00CF34EE">
          <w:rPr>
            <w:rFonts w:cs="Arial" w:hint="eastAsia"/>
            <w:szCs w:val="22"/>
            <w:lang w:eastAsia="ja-JP"/>
          </w:rPr>
          <w:t>ii</w:t>
        </w:r>
      </w:ins>
      <w:proofErr w:type="spellEnd"/>
      <w:ins w:id="34" w:author="lighthouse" w:date="2012-04-24T22:11:00Z">
        <w:r w:rsidR="00CF34EE">
          <w:rPr>
            <w:rFonts w:cs="Arial" w:hint="eastAsia"/>
            <w:szCs w:val="22"/>
            <w:lang w:eastAsia="ja-JP"/>
          </w:rPr>
          <w:t xml:space="preserve"> </w:t>
        </w:r>
      </w:ins>
      <w:r w:rsidRPr="009423F0">
        <w:rPr>
          <w:rFonts w:cs="Arial"/>
          <w:szCs w:val="22"/>
        </w:rPr>
        <w:t>that will prepare seafarers to take advantage of this emerging technology.</w:t>
      </w:r>
    </w:p>
    <w:p w14:paraId="17117B6D" w14:textId="77777777" w:rsidR="00472C35" w:rsidRPr="003A2A50" w:rsidRDefault="00472C35">
      <w:pPr>
        <w:pStyle w:val="Heading1"/>
        <w:numPr>
          <w:ilvl w:val="0"/>
          <w:numId w:val="9"/>
        </w:numPr>
      </w:pPr>
      <w:bookmarkStart w:id="35" w:name="_Toc257184191"/>
      <w:r w:rsidRPr="009423F0">
        <w:t>Defining A Virtual A</w:t>
      </w:r>
      <w:r>
        <w:t xml:space="preserve">id </w:t>
      </w:r>
      <w:r w:rsidRPr="009423F0">
        <w:rPr>
          <w:caps w:val="0"/>
        </w:rPr>
        <w:t>TO</w:t>
      </w:r>
      <w:r>
        <w:rPr>
          <w:caps w:val="0"/>
        </w:rPr>
        <w:t xml:space="preserve"> </w:t>
      </w:r>
      <w:r w:rsidRPr="009423F0">
        <w:t>N</w:t>
      </w:r>
      <w:r>
        <w:t>avigation</w:t>
      </w:r>
      <w:bookmarkEnd w:id="35"/>
    </w:p>
    <w:p w14:paraId="14B8D0BA" w14:textId="77777777" w:rsidR="00472C35" w:rsidRPr="003A2A50" w:rsidRDefault="00472C35" w:rsidP="00D50128">
      <w:pPr>
        <w:pStyle w:val="Heading2"/>
        <w:numPr>
          <w:ilvl w:val="1"/>
          <w:numId w:val="9"/>
        </w:numPr>
        <w:spacing w:before="120" w:after="120"/>
        <w:jc w:val="left"/>
        <w:rPr>
          <w:lang w:eastAsia="de-DE"/>
        </w:rPr>
      </w:pPr>
      <w:bookmarkStart w:id="36" w:name="_Toc252392100"/>
      <w:bookmarkStart w:id="37" w:name="_Toc257184192"/>
      <w:r w:rsidRPr="009423F0">
        <w:rPr>
          <w:lang w:eastAsia="de-DE"/>
        </w:rPr>
        <w:t>Definition</w:t>
      </w:r>
      <w:bookmarkEnd w:id="36"/>
      <w:bookmarkEnd w:id="37"/>
    </w:p>
    <w:p w14:paraId="112C3807" w14:textId="77777777" w:rsidR="00545A76" w:rsidRPr="0048570D" w:rsidRDefault="00472C35" w:rsidP="00545A76">
      <w:pPr>
        <w:pStyle w:val="BodyText"/>
        <w:rPr>
          <w:ins w:id="38" w:author="lighthouse" w:date="2012-04-26T16:48:00Z"/>
          <w:lang w:eastAsia="de-DE"/>
        </w:rPr>
      </w:pPr>
      <w:r w:rsidRPr="0048570D">
        <w:rPr>
          <w:lang w:eastAsia="de-DE"/>
        </w:rPr>
        <w:t>A virtual aid to navigation</w:t>
      </w:r>
      <w:r w:rsidR="00476910">
        <w:rPr>
          <w:lang w:eastAsia="de-DE"/>
        </w:rPr>
        <w:t xml:space="preserve"> (Virtual AtoN)</w:t>
      </w:r>
      <w:r w:rsidRPr="0048570D">
        <w:rPr>
          <w:lang w:eastAsia="de-DE"/>
        </w:rPr>
        <w:t xml:space="preserve"> does not physically exist but is a digital information object</w:t>
      </w:r>
      <w:r>
        <w:rPr>
          <w:rStyle w:val="FootnoteReference"/>
          <w:lang w:eastAsia="de-DE"/>
        </w:rPr>
        <w:footnoteReference w:id="1"/>
      </w:r>
      <w:r w:rsidRPr="0048570D">
        <w:rPr>
          <w:lang w:eastAsia="de-DE"/>
        </w:rPr>
        <w:t xml:space="preserve"> promulgated by an authorised service provider that can be presented on navigational systems</w:t>
      </w:r>
      <w:ins w:id="39" w:author="lighthouse" w:date="2012-04-26T16:48:00Z">
        <w:r w:rsidR="00545A76">
          <w:rPr>
            <w:rFonts w:hint="eastAsia"/>
            <w:lang w:eastAsia="ja-JP"/>
          </w:rPr>
          <w:t xml:space="preserve"> after approval of a national competent authority</w:t>
        </w:r>
        <w:r w:rsidR="00545A76" w:rsidRPr="0048570D">
          <w:rPr>
            <w:lang w:eastAsia="de-DE"/>
          </w:rPr>
          <w:t>.</w:t>
        </w:r>
      </w:ins>
    </w:p>
    <w:p w14:paraId="686E30D1" w14:textId="77777777" w:rsidR="00472C35" w:rsidRPr="0048570D" w:rsidRDefault="00472C35" w:rsidP="001A3DDC">
      <w:pPr>
        <w:pStyle w:val="BodyText"/>
        <w:rPr>
          <w:lang w:eastAsia="de-DE"/>
        </w:rPr>
      </w:pPr>
      <w:del w:id="40" w:author="lighthouse" w:date="2012-04-26T16:48:00Z">
        <w:r w:rsidRPr="0048570D" w:rsidDel="00545A76">
          <w:rPr>
            <w:lang w:eastAsia="de-DE"/>
          </w:rPr>
          <w:delText>.</w:delText>
        </w:r>
      </w:del>
    </w:p>
    <w:p w14:paraId="6653BEAE" w14:textId="77777777" w:rsidR="00472C35" w:rsidRPr="0048570D" w:rsidRDefault="00472C35" w:rsidP="001A3DDC">
      <w:pPr>
        <w:pStyle w:val="Heading2"/>
        <w:numPr>
          <w:ilvl w:val="1"/>
          <w:numId w:val="9"/>
        </w:numPr>
        <w:spacing w:before="120" w:after="120"/>
        <w:jc w:val="left"/>
        <w:rPr>
          <w:lang w:eastAsia="de-DE"/>
        </w:rPr>
      </w:pPr>
      <w:bookmarkStart w:id="41" w:name="_Toc252363972"/>
      <w:bookmarkStart w:id="42" w:name="_Toc257184193"/>
      <w:r w:rsidRPr="0048570D">
        <w:rPr>
          <w:lang w:eastAsia="de-DE"/>
        </w:rPr>
        <w:t>Amplification</w:t>
      </w:r>
      <w:bookmarkEnd w:id="41"/>
      <w:bookmarkEnd w:id="42"/>
    </w:p>
    <w:p w14:paraId="35C7039C" w14:textId="77777777" w:rsidR="00472C35" w:rsidRPr="0048570D" w:rsidRDefault="00472C35" w:rsidP="001A3DDC">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2EE24ED1" w14:textId="77777777" w:rsidR="00472C35" w:rsidRPr="0048570D" w:rsidRDefault="00472C35" w:rsidP="001A3DDC">
      <w:pPr>
        <w:pStyle w:val="BodyText"/>
      </w:pPr>
      <w:r w:rsidRPr="0048570D">
        <w:t>They may be used to represent a line, area, position or other form that may be displayed graphically.</w:t>
      </w:r>
    </w:p>
    <w:p w14:paraId="3AF664EB" w14:textId="77777777" w:rsidR="00472C35" w:rsidRDefault="00472C35" w:rsidP="001A3DDC">
      <w:pPr>
        <w:pStyle w:val="BodyText"/>
      </w:pPr>
      <w:r>
        <w:lastRenderedPageBreak/>
        <w:t>The information, including geographic position, carried by v</w:t>
      </w:r>
      <w:r w:rsidRPr="0048570D">
        <w:t xml:space="preserve">irtual </w:t>
      </w:r>
      <w:del w:id="43" w:author="lighthouse" w:date="2012-04-24T22:17:00Z">
        <w:r w:rsidRPr="0048570D" w:rsidDel="00BA09D3">
          <w:delText>aids to navi</w:delText>
        </w:r>
      </w:del>
      <w:del w:id="44" w:author="lighthouse" w:date="2012-04-24T22:18:00Z">
        <w:r w:rsidRPr="0048570D" w:rsidDel="00BA09D3">
          <w:delText>gation</w:delText>
        </w:r>
      </w:del>
      <w:ins w:id="45" w:author="lighthouse" w:date="2012-04-24T22:18:00Z">
        <w:r w:rsidR="00BA09D3">
          <w:rPr>
            <w:rFonts w:hint="eastAsia"/>
            <w:lang w:eastAsia="ja-JP"/>
          </w:rPr>
          <w:t>AtoN</w:t>
        </w:r>
      </w:ins>
      <w:r w:rsidRPr="0048570D">
        <w:t xml:space="preserve"> </w:t>
      </w:r>
      <w:r w:rsidRPr="00AD1DE0">
        <w:t>may be</w:t>
      </w:r>
      <w:r>
        <w:t xml:space="preserve"> fixed or may be changed over time (dynamic), depending on the intended purpose.</w:t>
      </w:r>
    </w:p>
    <w:p w14:paraId="198A5FAB" w14:textId="77777777" w:rsidR="00472C35" w:rsidRPr="0048570D" w:rsidRDefault="00472C35" w:rsidP="001A3DDC">
      <w:pPr>
        <w:pStyle w:val="BodyText"/>
      </w:pPr>
      <w:r>
        <w:t xml:space="preserve">Virtual AtoN </w:t>
      </w:r>
      <w:proofErr w:type="gramStart"/>
      <w:r>
        <w:t>are</w:t>
      </w:r>
      <w:proofErr w:type="gramEnd"/>
      <w:r>
        <w:t xml:space="preserve"> </w:t>
      </w:r>
      <w:r w:rsidRPr="009423F0">
        <w:t xml:space="preserve">used </w:t>
      </w:r>
      <w:r>
        <w:t xml:space="preserve">primarily </w:t>
      </w:r>
      <w:r w:rsidRPr="009423F0">
        <w:t>where there is a time critical consideration</w:t>
      </w:r>
      <w:r>
        <w:t xml:space="preserve">.  </w:t>
      </w:r>
      <w:r w:rsidRPr="0048570D">
        <w:t>They may also be used in places where permanent physical aids to navigation cannot be sited</w:t>
      </w:r>
      <w:ins w:id="46" w:author="lighthouse" w:date="2012-04-24T22:20:00Z">
        <w:r w:rsidR="00BA09D3">
          <w:rPr>
            <w:rFonts w:hint="eastAsia"/>
            <w:lang w:eastAsia="ja-JP"/>
          </w:rPr>
          <w:t xml:space="preserve"> or maintained</w:t>
        </w:r>
      </w:ins>
      <w:r>
        <w:t>.  However, t</w:t>
      </w:r>
      <w:r w:rsidRPr="0048570D">
        <w:t>hey are not intended to replace physical aids to navigation.</w:t>
      </w:r>
    </w:p>
    <w:p w14:paraId="6C84E3DB" w14:textId="77777777" w:rsidR="00472C35" w:rsidRPr="003A2A50" w:rsidRDefault="00472C35">
      <w:pPr>
        <w:pStyle w:val="BodyText"/>
        <w:rPr>
          <w:lang w:eastAsia="de-DE"/>
        </w:rPr>
      </w:pPr>
      <w:del w:id="47" w:author="lighthouse" w:date="2012-04-26T16:34:00Z">
        <w:r w:rsidDel="001A41A8">
          <w:delText xml:space="preserve">Virtual AtoN </w:delText>
        </w:r>
        <w:r w:rsidRPr="00AD1DE0" w:rsidDel="001A41A8">
          <w:delText>should be reflected</w:delText>
        </w:r>
        <w:r w:rsidDel="001A41A8">
          <w:delText xml:space="preserve"> in</w:delText>
        </w:r>
        <w:r w:rsidRPr="009423F0" w:rsidDel="001A41A8">
          <w:delText xml:space="preserve"> Maritime Safety Information</w:delText>
        </w:r>
        <w:r w:rsidDel="001A41A8">
          <w:delText xml:space="preserve"> (MSI) or, if appropriate, be shown on the relevant nautical chart in due course</w:delText>
        </w:r>
        <w:r w:rsidRPr="009423F0" w:rsidDel="001A41A8">
          <w:delText>.</w:delText>
        </w:r>
      </w:del>
      <w:ins w:id="48" w:author="lighthouse" w:date="2012-04-26T16:34:00Z">
        <w:r w:rsidR="001A41A8">
          <w:rPr>
            <w:rFonts w:hint="eastAsia"/>
            <w:lang w:eastAsia="ja-JP"/>
          </w:rPr>
          <w:t xml:space="preserve">There are two applications of virtual AtoN, temporary and permanently.  </w:t>
        </w:r>
        <w:r w:rsidR="001A41A8">
          <w:rPr>
            <w:lang w:eastAsia="de-DE"/>
          </w:rPr>
          <w:t>They</w:t>
        </w:r>
        <w:r w:rsidR="001A41A8">
          <w:t xml:space="preserve"> </w:t>
        </w:r>
        <w:r w:rsidR="001A41A8" w:rsidRPr="002F0BDB">
          <w:t>should be reflected</w:t>
        </w:r>
        <w:r w:rsidR="001A41A8">
          <w:t xml:space="preserve"> in</w:t>
        </w:r>
        <w:r w:rsidR="001A41A8" w:rsidRPr="009423F0">
          <w:t xml:space="preserve"> Maritime Safety Information</w:t>
        </w:r>
        <w:r w:rsidR="001A41A8">
          <w:t xml:space="preserve"> (MSI)</w:t>
        </w:r>
        <w:r w:rsidR="001A41A8">
          <w:rPr>
            <w:rFonts w:hint="eastAsia"/>
            <w:lang w:eastAsia="ja-JP"/>
          </w:rPr>
          <w:t xml:space="preserve"> and </w:t>
        </w:r>
        <w:r w:rsidR="001A41A8">
          <w:t xml:space="preserve">be shown on the relevant nautical </w:t>
        </w:r>
        <w:r w:rsidR="001A41A8">
          <w:rPr>
            <w:rFonts w:hint="eastAsia"/>
            <w:lang w:eastAsia="ja-JP"/>
          </w:rPr>
          <w:t xml:space="preserve">paper </w:t>
        </w:r>
        <w:r w:rsidR="001A41A8">
          <w:t>chart</w:t>
        </w:r>
        <w:r w:rsidR="001A41A8">
          <w:rPr>
            <w:rFonts w:hint="eastAsia"/>
            <w:lang w:eastAsia="ja-JP"/>
          </w:rPr>
          <w:t>, ENC and other relevant nautical publications</w:t>
        </w:r>
        <w:r w:rsidR="001A41A8">
          <w:t xml:space="preserve"> in due course</w:t>
        </w:r>
        <w:r w:rsidR="001A41A8">
          <w:rPr>
            <w:rFonts w:hint="eastAsia"/>
            <w:lang w:eastAsia="ja-JP"/>
          </w:rPr>
          <w:t>.</w:t>
        </w:r>
      </w:ins>
    </w:p>
    <w:p w14:paraId="4126465D" w14:textId="77777777" w:rsidR="00472C35" w:rsidRPr="003A2A50" w:rsidRDefault="00472C35">
      <w:pPr>
        <w:pStyle w:val="Heading1"/>
        <w:numPr>
          <w:ilvl w:val="0"/>
          <w:numId w:val="9"/>
        </w:numPr>
      </w:pPr>
      <w:bookmarkStart w:id="49" w:name="_Toc257184194"/>
      <w:del w:id="50" w:author="lighthouse" w:date="2012-04-25T18:46:00Z">
        <w:r w:rsidRPr="009423F0" w:rsidDel="00B053EF">
          <w:delText xml:space="preserve">Use </w:delText>
        </w:r>
      </w:del>
      <w:ins w:id="51" w:author="lighthouse" w:date="2012-04-25T18:46:00Z">
        <w:r w:rsidR="00B053EF">
          <w:rPr>
            <w:rFonts w:hint="eastAsia"/>
            <w:lang w:eastAsia="ja-JP"/>
          </w:rPr>
          <w:t xml:space="preserve">APPLICATION </w:t>
        </w:r>
      </w:ins>
      <w:r w:rsidRPr="009423F0">
        <w:t>o</w:t>
      </w:r>
      <w:r w:rsidRPr="00AD1DE0">
        <w:t>f Vir</w:t>
      </w:r>
      <w:r>
        <w:t xml:space="preserve">tual </w:t>
      </w:r>
      <w:r w:rsidRPr="003A2A50">
        <w:t>A</w:t>
      </w:r>
      <w:r w:rsidRPr="009423F0">
        <w:rPr>
          <w:caps w:val="0"/>
        </w:rPr>
        <w:t>to</w:t>
      </w:r>
      <w:r w:rsidRPr="009423F0">
        <w:t>N</w:t>
      </w:r>
      <w:bookmarkEnd w:id="49"/>
    </w:p>
    <w:p w14:paraId="746636B9" w14:textId="77777777" w:rsidR="00640EEE" w:rsidRPr="00640EEE" w:rsidRDefault="00472C35">
      <w:pPr>
        <w:pStyle w:val="BodyText"/>
        <w:rPr>
          <w:lang w:eastAsia="ja-JP"/>
        </w:rPr>
      </w:pPr>
      <w:r w:rsidRPr="009423F0">
        <w:rPr>
          <w:lang w:eastAsia="de-DE"/>
        </w:rPr>
        <w:t>V</w:t>
      </w:r>
      <w:r>
        <w:rPr>
          <w:lang w:eastAsia="de-DE"/>
        </w:rPr>
        <w:t xml:space="preserve">irtual </w:t>
      </w:r>
      <w:r w:rsidRPr="009423F0">
        <w:rPr>
          <w:lang w:eastAsia="de-DE"/>
        </w:rPr>
        <w:t xml:space="preserve">AtoN can provide early notification to the mariner of urgent, temporary or dynamic information.  </w:t>
      </w:r>
      <w:del w:id="52" w:author="lighthouse" w:date="2012-04-25T00:06:00Z">
        <w:r w:rsidDel="00640EEE">
          <w:rPr>
            <w:lang w:eastAsia="de-DE"/>
          </w:rPr>
          <w:delText>V</w:delText>
        </w:r>
      </w:del>
      <w:ins w:id="53" w:author="lighthouse" w:date="2012-04-25T18:48:00Z">
        <w:r w:rsidR="00B053EF">
          <w:rPr>
            <w:rFonts w:hint="eastAsia"/>
            <w:lang w:eastAsia="ja-JP"/>
          </w:rPr>
          <w:t>V</w:t>
        </w:r>
      </w:ins>
      <w:r>
        <w:rPr>
          <w:lang w:eastAsia="de-DE"/>
        </w:rPr>
        <w:t>irtual AtoN</w:t>
      </w:r>
      <w:r w:rsidRPr="009423F0">
        <w:rPr>
          <w:lang w:eastAsia="de-DE"/>
        </w:rPr>
        <w:t xml:space="preserve"> should not</w:t>
      </w:r>
      <w:ins w:id="54" w:author="lighthouse" w:date="2012-04-25T18:49:00Z">
        <w:r w:rsidR="00B053EF">
          <w:rPr>
            <w:rFonts w:hint="eastAsia"/>
            <w:lang w:eastAsia="ja-JP"/>
          </w:rPr>
          <w:t>,</w:t>
        </w:r>
      </w:ins>
      <w:r w:rsidRPr="009423F0">
        <w:rPr>
          <w:lang w:eastAsia="de-DE"/>
        </w:rPr>
        <w:t xml:space="preserve"> </w:t>
      </w:r>
      <w:ins w:id="55" w:author="lighthouse" w:date="2012-04-25T18:48:00Z">
        <w:r w:rsidR="00B053EF">
          <w:rPr>
            <w:rFonts w:hint="eastAsia"/>
            <w:lang w:eastAsia="ja-JP"/>
          </w:rPr>
          <w:t>in general</w:t>
        </w:r>
      </w:ins>
      <w:ins w:id="56" w:author="lighthouse" w:date="2012-04-25T18:49:00Z">
        <w:r w:rsidR="00B053EF">
          <w:rPr>
            <w:rFonts w:hint="eastAsia"/>
            <w:lang w:eastAsia="ja-JP"/>
          </w:rPr>
          <w:t>,</w:t>
        </w:r>
      </w:ins>
      <w:ins w:id="57" w:author="lighthouse" w:date="2012-04-25T18:48:00Z">
        <w:r w:rsidR="00B053EF">
          <w:rPr>
            <w:rFonts w:hint="eastAsia"/>
            <w:lang w:eastAsia="ja-JP"/>
          </w:rPr>
          <w:t xml:space="preserve"> </w:t>
        </w:r>
      </w:ins>
      <w:r w:rsidRPr="009423F0">
        <w:rPr>
          <w:lang w:eastAsia="de-DE"/>
        </w:rPr>
        <w:t>be considered as a replacement for other forms of MSI but can provide a valuable supplementary delivery mechanism</w:t>
      </w:r>
      <w:r>
        <w:rPr>
          <w:lang w:eastAsia="de-DE"/>
        </w:rPr>
        <w:t>, enabling an automated graphical display of MSI otherwise only available in textual form</w:t>
      </w:r>
      <w:r w:rsidRPr="009423F0">
        <w:rPr>
          <w:lang w:eastAsia="de-DE"/>
        </w:rPr>
        <w:t>.</w:t>
      </w:r>
      <w:ins w:id="58" w:author="lighthouse" w:date="2012-04-25T18:40:00Z">
        <w:r w:rsidR="00B053EF">
          <w:rPr>
            <w:rFonts w:hint="eastAsia"/>
            <w:lang w:eastAsia="ja-JP"/>
          </w:rPr>
          <w:t xml:space="preserve">  </w:t>
        </w:r>
      </w:ins>
      <w:ins w:id="59" w:author="lighthouse" w:date="2012-04-25T00:07:00Z">
        <w:r w:rsidR="00640EEE">
          <w:rPr>
            <w:rFonts w:hint="eastAsia"/>
            <w:lang w:eastAsia="ja-JP"/>
          </w:rPr>
          <w:t>In certain circumstances, v</w:t>
        </w:r>
      </w:ins>
      <w:ins w:id="60" w:author="lighthouse" w:date="2012-04-25T00:06:00Z">
        <w:r w:rsidR="00640EEE">
          <w:rPr>
            <w:rFonts w:hint="eastAsia"/>
            <w:lang w:eastAsia="ja-JP"/>
          </w:rPr>
          <w:t>irtual AtoN can be also used as permanent marking</w:t>
        </w:r>
      </w:ins>
      <w:ins w:id="61" w:author="lighthouse" w:date="2012-04-25T00:08:00Z">
        <w:r w:rsidR="00640EEE">
          <w:rPr>
            <w:rFonts w:hint="eastAsia"/>
            <w:lang w:eastAsia="ja-JP"/>
          </w:rPr>
          <w:t xml:space="preserve">. </w:t>
        </w:r>
      </w:ins>
      <w:ins w:id="62" w:author="lighthouse" w:date="2012-04-25T18:47:00Z">
        <w:r w:rsidR="00B053EF">
          <w:rPr>
            <w:rFonts w:hint="eastAsia"/>
            <w:lang w:eastAsia="ja-JP"/>
          </w:rPr>
          <w:t xml:space="preserve"> Specific applications are described at the Annex 1 of this Guideline.</w:t>
        </w:r>
      </w:ins>
    </w:p>
    <w:p w14:paraId="104E485A" w14:textId="77777777" w:rsidR="00993C6C" w:rsidRDefault="00472C35">
      <w:pPr>
        <w:pStyle w:val="Heading2"/>
        <w:tabs>
          <w:tab w:val="clear" w:pos="0"/>
        </w:tabs>
        <w:ind w:left="0" w:firstLine="0"/>
        <w:rPr>
          <w:lang w:eastAsia="de-DE"/>
        </w:rPr>
        <w:pPrChange w:id="63" w:author="lighthouse" w:date="2012-04-25T18:47:00Z">
          <w:pPr>
            <w:pStyle w:val="Heading2"/>
            <w:numPr>
              <w:ilvl w:val="1"/>
              <w:numId w:val="9"/>
            </w:numPr>
            <w:tabs>
              <w:tab w:val="clear" w:pos="0"/>
              <w:tab w:val="num" w:pos="851"/>
            </w:tabs>
          </w:pPr>
        </w:pPrChange>
      </w:pPr>
      <w:bookmarkStart w:id="64" w:name="_Toc257184195"/>
      <w:r w:rsidRPr="009423F0">
        <w:rPr>
          <w:lang w:eastAsia="de-DE"/>
        </w:rPr>
        <w:t>User needs</w:t>
      </w:r>
      <w:bookmarkEnd w:id="64"/>
    </w:p>
    <w:p w14:paraId="263A62F6" w14:textId="77777777" w:rsidR="00472C35" w:rsidRPr="003A2A50" w:rsidRDefault="00472C35">
      <w:pPr>
        <w:pStyle w:val="BodyText"/>
        <w:rPr>
          <w:lang w:eastAsia="de-DE"/>
        </w:rPr>
      </w:pPr>
      <w:r w:rsidRPr="009423F0">
        <w:rPr>
          <w:lang w:eastAsia="de-DE"/>
        </w:rPr>
        <w:t xml:space="preserve">Users will include </w:t>
      </w:r>
      <w:r>
        <w:rPr>
          <w:lang w:eastAsia="de-DE"/>
        </w:rPr>
        <w:t>mariners</w:t>
      </w:r>
      <w:r w:rsidRPr="009423F0">
        <w:rPr>
          <w:lang w:eastAsia="de-DE"/>
        </w:rPr>
        <w:t xml:space="preserve"> and shore side</w:t>
      </w:r>
      <w:r>
        <w:rPr>
          <w:lang w:eastAsia="de-DE"/>
        </w:rPr>
        <w:t xml:space="preserve"> authorities</w:t>
      </w:r>
      <w:r w:rsidRPr="009423F0">
        <w:rPr>
          <w:lang w:eastAsia="de-DE"/>
        </w:rPr>
        <w:t>.</w:t>
      </w:r>
    </w:p>
    <w:p w14:paraId="28F34F09" w14:textId="77777777" w:rsidR="00472C35" w:rsidRPr="003A2A50" w:rsidRDefault="00472C35">
      <w:pPr>
        <w:pStyle w:val="BodyText"/>
        <w:rPr>
          <w:lang w:eastAsia="de-DE"/>
        </w:rPr>
      </w:pPr>
      <w:r w:rsidRPr="009423F0">
        <w:rPr>
          <w:lang w:eastAsia="de-DE"/>
        </w:rPr>
        <w:t>User needs may include presentation of</w:t>
      </w:r>
      <w:r>
        <w:rPr>
          <w:lang w:eastAsia="de-DE"/>
        </w:rPr>
        <w:t xml:space="preserve"> information on</w:t>
      </w:r>
      <w:r w:rsidRPr="009423F0">
        <w:rPr>
          <w:lang w:eastAsia="de-DE"/>
        </w:rPr>
        <w:t>:</w:t>
      </w:r>
    </w:p>
    <w:p w14:paraId="192BD3AE" w14:textId="77777777" w:rsidR="00472C35" w:rsidRPr="003A2A50" w:rsidRDefault="00472C35" w:rsidP="00AD1DE0">
      <w:pPr>
        <w:pStyle w:val="Bullet1"/>
        <w:numPr>
          <w:ilvl w:val="0"/>
          <w:numId w:val="18"/>
          <w:numberingChange w:id="65" w:author="jac" w:date="2010-03-15T09:21:00Z" w:original=""/>
        </w:numPr>
        <w:tabs>
          <w:tab w:val="clear" w:pos="720"/>
          <w:tab w:val="num" w:pos="1134"/>
        </w:tabs>
        <w:ind w:left="1134" w:hanging="567"/>
      </w:pPr>
      <w:r w:rsidRPr="009423F0">
        <w:t>New hazards (fixed or dynamic);</w:t>
      </w:r>
    </w:p>
    <w:p w14:paraId="416471A8" w14:textId="77777777" w:rsidR="00472C35" w:rsidRPr="003A2A50" w:rsidRDefault="00472C35" w:rsidP="00AD1DE0">
      <w:pPr>
        <w:pStyle w:val="Bullet1"/>
        <w:numPr>
          <w:ilvl w:val="0"/>
          <w:numId w:val="18"/>
          <w:numberingChange w:id="66" w:author="jac" w:date="2010-03-15T09:21:00Z" w:original=""/>
        </w:numPr>
        <w:tabs>
          <w:tab w:val="clear" w:pos="720"/>
          <w:tab w:val="num" w:pos="1134"/>
        </w:tabs>
        <w:ind w:left="1134" w:hanging="567"/>
      </w:pPr>
      <w:r w:rsidRPr="009423F0">
        <w:t>Temporary channels or routes;</w:t>
      </w:r>
    </w:p>
    <w:p w14:paraId="456923C1" w14:textId="77777777" w:rsidR="00472C35" w:rsidRPr="003A2A50" w:rsidRDefault="00472C35" w:rsidP="00AD1DE0">
      <w:pPr>
        <w:pStyle w:val="Bullet1"/>
        <w:numPr>
          <w:ilvl w:val="0"/>
          <w:numId w:val="18"/>
          <w:numberingChange w:id="67" w:author="jac" w:date="2010-03-15T09:21:00Z" w:original=""/>
        </w:numPr>
        <w:tabs>
          <w:tab w:val="clear" w:pos="720"/>
          <w:tab w:val="num" w:pos="1134"/>
        </w:tabs>
        <w:ind w:left="1134" w:hanging="567"/>
      </w:pPr>
      <w:r w:rsidRPr="009423F0">
        <w:t>Temporary areas to be avoided (e.g. survey / dredging</w:t>
      </w:r>
      <w:r>
        <w:t>/ fishing /</w:t>
      </w:r>
      <w:r w:rsidRPr="009423F0">
        <w:t xml:space="preserve"> yacht racing);</w:t>
      </w:r>
    </w:p>
    <w:p w14:paraId="6D8D8844" w14:textId="77777777" w:rsidR="00472C35" w:rsidRPr="003A2A50" w:rsidRDefault="00472C35" w:rsidP="00AD1DE0">
      <w:pPr>
        <w:pStyle w:val="Bullet1"/>
        <w:numPr>
          <w:ilvl w:val="0"/>
          <w:numId w:val="18"/>
          <w:numberingChange w:id="68" w:author="jac" w:date="2010-03-15T09:21:00Z" w:original=""/>
        </w:numPr>
        <w:tabs>
          <w:tab w:val="clear" w:pos="720"/>
          <w:tab w:val="num" w:pos="1134"/>
        </w:tabs>
        <w:ind w:left="1134" w:hanging="567"/>
      </w:pPr>
      <w:r w:rsidRPr="009423F0">
        <w:t>Changed hydrography;</w:t>
      </w:r>
    </w:p>
    <w:p w14:paraId="69B17AC8" w14:textId="77777777" w:rsidR="00472C35" w:rsidRPr="003A2A50" w:rsidRDefault="00472C35" w:rsidP="00AD1DE0">
      <w:pPr>
        <w:pStyle w:val="Bullet1"/>
        <w:numPr>
          <w:ilvl w:val="0"/>
          <w:numId w:val="18"/>
          <w:numberingChange w:id="69" w:author="jac" w:date="2010-03-15T09:21:00Z" w:original=""/>
        </w:numPr>
        <w:tabs>
          <w:tab w:val="clear" w:pos="720"/>
          <w:tab w:val="num" w:pos="1134"/>
        </w:tabs>
        <w:ind w:left="1134" w:hanging="567"/>
      </w:pPr>
      <w:r w:rsidRPr="009423F0">
        <w:t xml:space="preserve">Temporary replacement of off station </w:t>
      </w:r>
      <w:r>
        <w:t xml:space="preserve">physical </w:t>
      </w:r>
      <w:r w:rsidRPr="009423F0">
        <w:t>AtoN;</w:t>
      </w:r>
    </w:p>
    <w:p w14:paraId="58C04204" w14:textId="77777777" w:rsidR="00472C35" w:rsidRDefault="00472C35" w:rsidP="00AD1DE0">
      <w:pPr>
        <w:pStyle w:val="Bullet1"/>
        <w:numPr>
          <w:ilvl w:val="0"/>
          <w:numId w:val="18"/>
          <w:numberingChange w:id="70" w:author="jac" w:date="2010-03-15T09:21:00Z" w:original=""/>
        </w:numPr>
        <w:tabs>
          <w:tab w:val="clear" w:pos="720"/>
          <w:tab w:val="num" w:pos="1134"/>
        </w:tabs>
        <w:ind w:left="1134" w:hanging="567"/>
      </w:pPr>
      <w:r w:rsidRPr="009423F0">
        <w:t xml:space="preserve">Dynamic areas (e.g. reduced visibility, </w:t>
      </w:r>
      <w:r>
        <w:t>presence of protected species</w:t>
      </w:r>
      <w:r w:rsidRPr="009423F0">
        <w:t>);</w:t>
      </w:r>
    </w:p>
    <w:p w14:paraId="62B17ADA" w14:textId="77777777" w:rsidR="00472C35" w:rsidRPr="003A2A50" w:rsidRDefault="00472C35" w:rsidP="00AD1DE0">
      <w:pPr>
        <w:pStyle w:val="Bullet1"/>
        <w:numPr>
          <w:ilvl w:val="0"/>
          <w:numId w:val="18"/>
          <w:numberingChange w:id="71" w:author="jac" w:date="2010-03-15T09:21:00Z" w:original=""/>
        </w:numPr>
        <w:tabs>
          <w:tab w:val="clear" w:pos="720"/>
          <w:tab w:val="num" w:pos="1134"/>
        </w:tabs>
        <w:ind w:left="1134" w:hanging="567"/>
      </w:pPr>
      <w:r>
        <w:t>Polar navigation;</w:t>
      </w:r>
    </w:p>
    <w:p w14:paraId="4DC2F082" w14:textId="77777777" w:rsidR="00472C35" w:rsidRPr="003A2A50" w:rsidRDefault="00472C35" w:rsidP="00AD1DE0">
      <w:pPr>
        <w:pStyle w:val="Bullet1"/>
        <w:numPr>
          <w:ilvl w:val="0"/>
          <w:numId w:val="18"/>
          <w:numberingChange w:id="72" w:author="jac" w:date="2010-03-15T09:21:00Z" w:original=""/>
        </w:numPr>
        <w:tabs>
          <w:tab w:val="clear" w:pos="720"/>
          <w:tab w:val="num" w:pos="1134"/>
        </w:tabs>
        <w:ind w:left="1134" w:hanging="567"/>
      </w:pPr>
      <w:r w:rsidRPr="009423F0">
        <w:t>Ice</w:t>
      </w:r>
      <w:r>
        <w:t xml:space="preserve"> conditions</w:t>
      </w:r>
      <w:r w:rsidRPr="009423F0">
        <w:t xml:space="preserve"> and navigation;</w:t>
      </w:r>
    </w:p>
    <w:p w14:paraId="4A9199F8" w14:textId="77777777" w:rsidR="00472C35" w:rsidRPr="00D21AF1" w:rsidRDefault="00472C35" w:rsidP="00AD1DE0">
      <w:pPr>
        <w:pStyle w:val="Bullet1"/>
        <w:numPr>
          <w:ilvl w:val="0"/>
          <w:numId w:val="18"/>
          <w:numberingChange w:id="73" w:author="jac" w:date="2010-03-15T09:21:00Z" w:original=""/>
        </w:numPr>
        <w:tabs>
          <w:tab w:val="clear" w:pos="720"/>
          <w:tab w:val="num" w:pos="1134"/>
        </w:tabs>
        <w:ind w:left="1134" w:hanging="567"/>
      </w:pPr>
      <w:r w:rsidRPr="00D21AF1">
        <w:t>Incident response (e.g. environmental, SAR);</w:t>
      </w:r>
    </w:p>
    <w:p w14:paraId="4ECCAAC4" w14:textId="77777777" w:rsidR="00472C35" w:rsidRDefault="00472C35" w:rsidP="00AD1DE0">
      <w:pPr>
        <w:pStyle w:val="Bullet1"/>
        <w:numPr>
          <w:ilvl w:val="0"/>
          <w:numId w:val="18"/>
          <w:numberingChange w:id="74" w:author="jac" w:date="2010-03-15T09:21:00Z" w:original=""/>
        </w:numPr>
        <w:tabs>
          <w:tab w:val="clear" w:pos="720"/>
          <w:tab w:val="num" w:pos="1134"/>
        </w:tabs>
        <w:ind w:left="1134" w:hanging="567"/>
      </w:pPr>
      <w:r w:rsidRPr="00D21AF1">
        <w:t xml:space="preserve">Port specific applications (e.g. passage planning, </w:t>
      </w:r>
      <w:r w:rsidRPr="009423F0">
        <w:t>amended pilot boarding location, etc.);</w:t>
      </w:r>
    </w:p>
    <w:p w14:paraId="1CBFFBB8" w14:textId="77777777" w:rsidR="00472C35" w:rsidRPr="003A2A50" w:rsidRDefault="00472C35" w:rsidP="00AD1DE0">
      <w:pPr>
        <w:pStyle w:val="Bullet1"/>
        <w:numPr>
          <w:ilvl w:val="0"/>
          <w:numId w:val="18"/>
          <w:numberingChange w:id="75" w:author="jac" w:date="2010-03-15T09:21:00Z" w:original=""/>
        </w:numPr>
        <w:tabs>
          <w:tab w:val="clear" w:pos="720"/>
          <w:tab w:val="num" w:pos="1134"/>
        </w:tabs>
        <w:ind w:left="1134" w:hanging="567"/>
      </w:pPr>
      <w:r>
        <w:t>Measures for the protection of the marine environment;</w:t>
      </w:r>
    </w:p>
    <w:p w14:paraId="0C288582" w14:textId="77777777" w:rsidR="00472C35" w:rsidRPr="003A2A50" w:rsidRDefault="00472C35" w:rsidP="00AD1DE0">
      <w:pPr>
        <w:pStyle w:val="Bullet1"/>
        <w:numPr>
          <w:ilvl w:val="0"/>
          <w:numId w:val="18"/>
          <w:numberingChange w:id="76" w:author="jac" w:date="2010-03-15T09:21:00Z" w:original=""/>
        </w:numPr>
        <w:tabs>
          <w:tab w:val="clear" w:pos="720"/>
          <w:tab w:val="num" w:pos="1134"/>
        </w:tabs>
        <w:ind w:left="1134" w:hanging="567"/>
      </w:pPr>
      <w:r w:rsidRPr="009423F0">
        <w:t>Security.</w:t>
      </w:r>
    </w:p>
    <w:p w14:paraId="09968088" w14:textId="77777777" w:rsidR="00472C35" w:rsidRPr="003A2A50" w:rsidRDefault="00472C35">
      <w:pPr>
        <w:pStyle w:val="Heading3"/>
        <w:rPr>
          <w:lang w:eastAsia="de-DE"/>
        </w:rPr>
      </w:pPr>
      <w:bookmarkStart w:id="77" w:name="_Toc257184196"/>
      <w:r w:rsidRPr="009423F0">
        <w:rPr>
          <w:lang w:eastAsia="de-DE"/>
        </w:rPr>
        <w:t>Advice to Mariners</w:t>
      </w:r>
      <w:bookmarkEnd w:id="77"/>
    </w:p>
    <w:p w14:paraId="6DCD8CA3" w14:textId="77777777" w:rsidR="00472C35" w:rsidRPr="003A2A50" w:rsidRDefault="00472C35">
      <w:pPr>
        <w:pStyle w:val="BodyText"/>
        <w:rPr>
          <w:lang w:eastAsia="de-DE"/>
        </w:rPr>
      </w:pPr>
      <w:r w:rsidRPr="009423F0">
        <w:rPr>
          <w:lang w:eastAsia="de-DE"/>
        </w:rPr>
        <w:t>In using V</w:t>
      </w:r>
      <w:r>
        <w:rPr>
          <w:lang w:eastAsia="de-DE"/>
        </w:rPr>
        <w:t xml:space="preserve">irtual </w:t>
      </w:r>
      <w:r w:rsidRPr="009423F0">
        <w:rPr>
          <w:lang w:eastAsia="de-DE"/>
        </w:rPr>
        <w:t xml:space="preserve">AtoN the following are among the issues </w:t>
      </w:r>
      <w:r>
        <w:rPr>
          <w:lang w:eastAsia="de-DE"/>
        </w:rPr>
        <w:t xml:space="preserve">that need </w:t>
      </w:r>
      <w:r w:rsidRPr="009423F0">
        <w:rPr>
          <w:lang w:eastAsia="de-DE"/>
        </w:rPr>
        <w:t>to be considered:</w:t>
      </w:r>
    </w:p>
    <w:p w14:paraId="01994201" w14:textId="77777777" w:rsidR="00472C35" w:rsidRPr="003A2A50" w:rsidRDefault="00472C35" w:rsidP="00AD1DE0">
      <w:pPr>
        <w:pStyle w:val="Bullet1"/>
        <w:numPr>
          <w:ilvl w:val="0"/>
          <w:numId w:val="18"/>
          <w:numberingChange w:id="78" w:author="jac" w:date="2010-03-15T09:21:00Z" w:original=""/>
        </w:numPr>
        <w:tabs>
          <w:tab w:val="clear" w:pos="720"/>
          <w:tab w:val="num" w:pos="1134"/>
        </w:tabs>
        <w:ind w:left="1134" w:hanging="567"/>
      </w:pPr>
      <w:r w:rsidRPr="003A2A50">
        <w:t>Avoidance of reliance on single sources of information</w:t>
      </w:r>
      <w:r>
        <w:t>;</w:t>
      </w:r>
    </w:p>
    <w:p w14:paraId="6F85CC58" w14:textId="77777777" w:rsidR="00472C35" w:rsidRPr="003A2A50" w:rsidRDefault="00472C35" w:rsidP="00AD1DE0">
      <w:pPr>
        <w:pStyle w:val="Bullet1"/>
        <w:numPr>
          <w:ilvl w:val="0"/>
          <w:numId w:val="18"/>
          <w:numberingChange w:id="79" w:author="jac" w:date="2010-03-15T09:21:00Z" w:original=""/>
        </w:numPr>
        <w:tabs>
          <w:tab w:val="clear" w:pos="720"/>
          <w:tab w:val="num" w:pos="1134"/>
        </w:tabs>
        <w:ind w:left="1134" w:hanging="567"/>
      </w:pPr>
      <w:r w:rsidRPr="009423F0">
        <w:t>Refer to MSI</w:t>
      </w:r>
      <w:r>
        <w:t>;</w:t>
      </w:r>
    </w:p>
    <w:p w14:paraId="7AFD3DB5" w14:textId="77777777" w:rsidR="00472C35" w:rsidRPr="003A2A50" w:rsidRDefault="00472C35" w:rsidP="00AD1DE0">
      <w:pPr>
        <w:pStyle w:val="Bullet1"/>
        <w:numPr>
          <w:ilvl w:val="0"/>
          <w:numId w:val="18"/>
          <w:numberingChange w:id="80" w:author="jac" w:date="2010-03-15T09:21:00Z" w:original=""/>
        </w:numPr>
        <w:tabs>
          <w:tab w:val="clear" w:pos="720"/>
          <w:tab w:val="num" w:pos="1134"/>
        </w:tabs>
        <w:ind w:left="1134" w:hanging="567"/>
      </w:pPr>
      <w:r w:rsidRPr="009423F0">
        <w:t>Be aware of the possibility of different symbols on different systems</w:t>
      </w:r>
      <w:r>
        <w:t>;</w:t>
      </w:r>
    </w:p>
    <w:p w14:paraId="60354A27" w14:textId="77777777" w:rsidR="00472C35" w:rsidRPr="003A2A50" w:rsidRDefault="00472C35" w:rsidP="00AD1DE0">
      <w:pPr>
        <w:pStyle w:val="Bullet1"/>
        <w:numPr>
          <w:ilvl w:val="0"/>
          <w:numId w:val="18"/>
          <w:numberingChange w:id="81" w:author="jac" w:date="2010-03-15T09:21:00Z" w:original=""/>
        </w:numPr>
        <w:tabs>
          <w:tab w:val="clear" w:pos="720"/>
          <w:tab w:val="num" w:pos="1134"/>
        </w:tabs>
        <w:ind w:left="1134" w:hanging="567"/>
      </w:pPr>
      <w:r w:rsidRPr="009423F0">
        <w:t>Be aware of limitations of V</w:t>
      </w:r>
      <w:r>
        <w:t xml:space="preserve">irtual </w:t>
      </w:r>
      <w:r w:rsidRPr="009423F0">
        <w:t>AtoN provision and presentation</w:t>
      </w:r>
      <w:r>
        <w:t>;</w:t>
      </w:r>
    </w:p>
    <w:p w14:paraId="776AAEAE" w14:textId="77777777" w:rsidR="00472C35" w:rsidRPr="003A2A50" w:rsidRDefault="00472C35" w:rsidP="00AD1DE0">
      <w:pPr>
        <w:pStyle w:val="Bullet1"/>
        <w:numPr>
          <w:ilvl w:val="0"/>
          <w:numId w:val="18"/>
          <w:numberingChange w:id="82" w:author="jac" w:date="2010-03-15T09:21:00Z" w:original=""/>
        </w:numPr>
        <w:tabs>
          <w:tab w:val="clear" w:pos="720"/>
          <w:tab w:val="num" w:pos="1134"/>
        </w:tabs>
        <w:ind w:left="1134" w:hanging="567"/>
      </w:pPr>
      <w:r w:rsidRPr="009423F0">
        <w:t>Difference between Virtual, Synthetic, Real AIS AtoN (A</w:t>
      </w:r>
      <w:r>
        <w:t>-</w:t>
      </w:r>
      <w:r w:rsidRPr="009423F0">
        <w:t>126)</w:t>
      </w:r>
      <w:r>
        <w:t>;</w:t>
      </w:r>
    </w:p>
    <w:p w14:paraId="52BC345C" w14:textId="77777777" w:rsidR="00472C35" w:rsidRPr="003A2A50" w:rsidRDefault="00472C35" w:rsidP="00AD1DE0">
      <w:pPr>
        <w:pStyle w:val="Bullet1"/>
        <w:numPr>
          <w:ilvl w:val="0"/>
          <w:numId w:val="18"/>
          <w:numberingChange w:id="83" w:author="jac" w:date="2010-03-15T09:21:00Z" w:original=""/>
        </w:numPr>
        <w:tabs>
          <w:tab w:val="clear" w:pos="720"/>
          <w:tab w:val="num" w:pos="1134"/>
        </w:tabs>
        <w:ind w:left="1134" w:hanging="567"/>
      </w:pPr>
      <w:r w:rsidRPr="009423F0">
        <w:t>The need to maintain situational awareness</w:t>
      </w:r>
      <w:r>
        <w:t xml:space="preserve"> by comparing electronic and non-electronic means;</w:t>
      </w:r>
    </w:p>
    <w:p w14:paraId="19317DAC" w14:textId="77777777" w:rsidR="00472C35" w:rsidRPr="003A2A50" w:rsidRDefault="00472C35" w:rsidP="00AD1DE0">
      <w:pPr>
        <w:pStyle w:val="Bullet1"/>
        <w:numPr>
          <w:ilvl w:val="0"/>
          <w:numId w:val="18"/>
          <w:numberingChange w:id="84" w:author="jac" w:date="2010-03-15T09:21:00Z" w:original=""/>
        </w:numPr>
        <w:tabs>
          <w:tab w:val="clear" w:pos="720"/>
          <w:tab w:val="num" w:pos="1134"/>
        </w:tabs>
        <w:ind w:left="1134" w:hanging="567"/>
      </w:pPr>
      <w:r w:rsidRPr="009423F0">
        <w:t>The need to avoid target fixation</w:t>
      </w:r>
      <w:r>
        <w:t>;</w:t>
      </w:r>
    </w:p>
    <w:p w14:paraId="1AAEF791" w14:textId="77777777" w:rsidR="00472C35" w:rsidRPr="00AD1DE0" w:rsidRDefault="00472C35" w:rsidP="00AD1DE0">
      <w:pPr>
        <w:pStyle w:val="Bullet1"/>
        <w:numPr>
          <w:ilvl w:val="0"/>
          <w:numId w:val="18"/>
          <w:numberingChange w:id="85" w:author="jac" w:date="2010-03-15T09:21:00Z" w:original=""/>
        </w:numPr>
        <w:tabs>
          <w:tab w:val="clear" w:pos="720"/>
          <w:tab w:val="num" w:pos="1134"/>
        </w:tabs>
        <w:ind w:left="1134" w:hanging="567"/>
      </w:pPr>
      <w:r w:rsidRPr="00AD1DE0">
        <w:t>Many systems, including AIS, are GNSS dependent for position and timing and subject to the same vulnerabilities.</w:t>
      </w:r>
    </w:p>
    <w:p w14:paraId="455C4579" w14:textId="77777777" w:rsidR="00472C35" w:rsidRPr="003A2A50" w:rsidRDefault="00472C35" w:rsidP="000240C7">
      <w:pPr>
        <w:pStyle w:val="Heading2"/>
        <w:numPr>
          <w:ilvl w:val="1"/>
          <w:numId w:val="9"/>
        </w:numPr>
        <w:rPr>
          <w:lang w:eastAsia="de-DE"/>
        </w:rPr>
      </w:pPr>
      <w:r>
        <w:rPr>
          <w:lang w:eastAsia="de-DE"/>
        </w:rPr>
        <w:br w:type="page"/>
      </w:r>
      <w:bookmarkStart w:id="86" w:name="_Toc257184197"/>
      <w:r w:rsidRPr="009423F0">
        <w:rPr>
          <w:lang w:eastAsia="de-DE"/>
        </w:rPr>
        <w:lastRenderedPageBreak/>
        <w:t>Benefits</w:t>
      </w:r>
      <w:bookmarkEnd w:id="86"/>
    </w:p>
    <w:p w14:paraId="7FE21DF3" w14:textId="77777777" w:rsidR="00472C35" w:rsidRPr="003A2A50" w:rsidRDefault="00472C35" w:rsidP="000240C7">
      <w:pPr>
        <w:pStyle w:val="BodyText"/>
      </w:pPr>
      <w:r w:rsidRPr="009423F0">
        <w:t>Some of the potential benefits</w:t>
      </w:r>
      <w:r>
        <w:t xml:space="preserve"> of Virtual AtoN in enhancing safety, environment and security </w:t>
      </w:r>
      <w:r w:rsidRPr="009423F0">
        <w:t>are:</w:t>
      </w:r>
    </w:p>
    <w:p w14:paraId="20A4022B" w14:textId="77777777" w:rsidR="00472C35" w:rsidRDefault="00472C35" w:rsidP="00AD1DE0">
      <w:pPr>
        <w:pStyle w:val="Bullet1"/>
        <w:numPr>
          <w:ilvl w:val="0"/>
          <w:numId w:val="18"/>
          <w:numberingChange w:id="87" w:author="jac" w:date="2010-03-15T09:21:00Z" w:original=""/>
        </w:numPr>
        <w:tabs>
          <w:tab w:val="clear" w:pos="720"/>
          <w:tab w:val="num" w:pos="1134"/>
        </w:tabs>
        <w:ind w:left="1134" w:hanging="567"/>
      </w:pPr>
      <w:r w:rsidRPr="009423F0">
        <w:t>Timely notification;</w:t>
      </w:r>
    </w:p>
    <w:p w14:paraId="4EF3EE15" w14:textId="77777777" w:rsidR="00472C35" w:rsidRDefault="00472C35" w:rsidP="00AD1DE0">
      <w:pPr>
        <w:pStyle w:val="Bullet1"/>
        <w:numPr>
          <w:ilvl w:val="0"/>
          <w:numId w:val="18"/>
          <w:numberingChange w:id="88" w:author="jac" w:date="2010-03-15T09:21:00Z" w:original=""/>
        </w:numPr>
        <w:tabs>
          <w:tab w:val="clear" w:pos="720"/>
          <w:tab w:val="num" w:pos="1134"/>
        </w:tabs>
        <w:ind w:left="1134" w:hanging="567"/>
      </w:pPr>
      <w:r>
        <w:t xml:space="preserve">Ease and </w:t>
      </w:r>
      <w:r w:rsidRPr="009423F0">
        <w:t>accuracy of presentation</w:t>
      </w:r>
      <w:r>
        <w:t>,</w:t>
      </w:r>
      <w:r w:rsidRPr="009423F0">
        <w:t xml:space="preserve"> where displayed graphically;</w:t>
      </w:r>
    </w:p>
    <w:p w14:paraId="7F0179E3" w14:textId="77777777" w:rsidR="00472C35" w:rsidRDefault="00472C35" w:rsidP="00AD1DE0">
      <w:pPr>
        <w:pStyle w:val="Bullet1"/>
        <w:numPr>
          <w:ilvl w:val="0"/>
          <w:numId w:val="18"/>
          <w:numberingChange w:id="89" w:author="jac" w:date="2010-03-15T09:21:00Z" w:original=""/>
        </w:numPr>
        <w:tabs>
          <w:tab w:val="clear" w:pos="720"/>
          <w:tab w:val="num" w:pos="1134"/>
        </w:tabs>
        <w:ind w:left="1134" w:hanging="567"/>
      </w:pPr>
      <w:r w:rsidRPr="009423F0">
        <w:t>Ease and speed of deployment;</w:t>
      </w:r>
    </w:p>
    <w:p w14:paraId="76ADE6A2" w14:textId="77777777" w:rsidR="00472C35" w:rsidRDefault="00472C35" w:rsidP="00AD1DE0">
      <w:pPr>
        <w:pStyle w:val="Bullet1"/>
        <w:numPr>
          <w:ilvl w:val="0"/>
          <w:numId w:val="18"/>
          <w:numberingChange w:id="90" w:author="jac" w:date="2010-03-15T09:21:00Z" w:original=""/>
        </w:numPr>
        <w:tabs>
          <w:tab w:val="clear" w:pos="720"/>
          <w:tab w:val="num" w:pos="1134"/>
        </w:tabs>
        <w:ind w:left="1134" w:hanging="567"/>
      </w:pPr>
      <w:r w:rsidRPr="009423F0">
        <w:t>Direct delivery to navigational systems; limited to relevant area;</w:t>
      </w:r>
    </w:p>
    <w:p w14:paraId="0875C7B8" w14:textId="77777777" w:rsidR="00472C35" w:rsidRDefault="00472C35" w:rsidP="00AD1DE0">
      <w:pPr>
        <w:pStyle w:val="Bullet1"/>
        <w:numPr>
          <w:ilvl w:val="0"/>
          <w:numId w:val="18"/>
          <w:numberingChange w:id="91" w:author="jac" w:date="2010-03-15T09:21:00Z" w:original=""/>
        </w:numPr>
        <w:tabs>
          <w:tab w:val="clear" w:pos="720"/>
          <w:tab w:val="num" w:pos="1134"/>
        </w:tabs>
        <w:ind w:left="1134" w:hanging="567"/>
      </w:pPr>
      <w:r w:rsidRPr="009423F0">
        <w:t xml:space="preserve">Information readily apparent to </w:t>
      </w:r>
      <w:r>
        <w:t xml:space="preserve">the </w:t>
      </w:r>
      <w:r w:rsidRPr="009423F0">
        <w:t>user;</w:t>
      </w:r>
    </w:p>
    <w:p w14:paraId="297BA2DB" w14:textId="77777777" w:rsidR="00472C35" w:rsidRDefault="00472C35" w:rsidP="00AD1DE0">
      <w:pPr>
        <w:pStyle w:val="Bullet1"/>
        <w:numPr>
          <w:ilvl w:val="0"/>
          <w:numId w:val="18"/>
          <w:numberingChange w:id="92" w:author="jac" w:date="2010-03-15T09:21:00Z" w:original=""/>
        </w:numPr>
        <w:tabs>
          <w:tab w:val="clear" w:pos="720"/>
          <w:tab w:val="num" w:pos="1134"/>
        </w:tabs>
        <w:ind w:left="1134" w:hanging="567"/>
      </w:pPr>
      <w:r w:rsidRPr="009423F0">
        <w:t>Avoidance of misinterpretation through use of standardised symbology and IMO phraseology;</w:t>
      </w:r>
    </w:p>
    <w:p w14:paraId="07236A34" w14:textId="77777777" w:rsidR="00472C35" w:rsidRDefault="00472C35" w:rsidP="00AD1DE0">
      <w:pPr>
        <w:pStyle w:val="Bullet1"/>
        <w:numPr>
          <w:ilvl w:val="0"/>
          <w:numId w:val="18"/>
          <w:numberingChange w:id="93" w:author="jac" w:date="2010-03-15T09:21:00Z" w:original=""/>
        </w:numPr>
        <w:tabs>
          <w:tab w:val="clear" w:pos="720"/>
          <w:tab w:val="num" w:pos="1134"/>
        </w:tabs>
        <w:ind w:left="1134" w:hanging="567"/>
      </w:pPr>
      <w:r w:rsidRPr="009423F0">
        <w:t>Easily changed / amended;</w:t>
      </w:r>
    </w:p>
    <w:p w14:paraId="74ADFAAB" w14:textId="77777777" w:rsidR="00472C35" w:rsidRDefault="00472C35" w:rsidP="00AD1DE0">
      <w:pPr>
        <w:pStyle w:val="Bullet1"/>
        <w:numPr>
          <w:ilvl w:val="0"/>
          <w:numId w:val="18"/>
          <w:numberingChange w:id="94" w:author="jac" w:date="2010-03-15T09:21:00Z" w:original=""/>
        </w:numPr>
        <w:tabs>
          <w:tab w:val="clear" w:pos="720"/>
          <w:tab w:val="num" w:pos="1134"/>
        </w:tabs>
        <w:ind w:left="1134" w:hanging="567"/>
      </w:pPr>
      <w:r w:rsidRPr="009416EA">
        <w:t>Low cost to install and maintain.</w:t>
      </w:r>
    </w:p>
    <w:p w14:paraId="517671A6" w14:textId="77777777" w:rsidR="00472C35" w:rsidRPr="003A2A50" w:rsidRDefault="00472C35">
      <w:pPr>
        <w:pStyle w:val="Heading1"/>
        <w:numPr>
          <w:ilvl w:val="0"/>
          <w:numId w:val="9"/>
        </w:numPr>
      </w:pPr>
      <w:bookmarkStart w:id="95" w:name="_Toc257184198"/>
      <w:del w:id="96" w:author="lighthouse" w:date="2012-04-25T18:46:00Z">
        <w:r w:rsidRPr="009423F0" w:rsidDel="00B053EF">
          <w:delText xml:space="preserve">Application </w:delText>
        </w:r>
      </w:del>
      <w:ins w:id="97" w:author="lighthouse" w:date="2012-04-25T18:46:00Z">
        <w:r w:rsidR="00B053EF">
          <w:rPr>
            <w:rFonts w:hint="eastAsia"/>
            <w:lang w:eastAsia="ja-JP"/>
          </w:rPr>
          <w:t xml:space="preserve">TeCHNICAL DEPLOYMENT </w:t>
        </w:r>
      </w:ins>
      <w:r w:rsidRPr="009423F0">
        <w:t>of Virtual A</w:t>
      </w:r>
      <w:r w:rsidR="00476910" w:rsidRPr="009423F0">
        <w:rPr>
          <w:caps w:val="0"/>
        </w:rPr>
        <w:t>to</w:t>
      </w:r>
      <w:r w:rsidRPr="009423F0">
        <w:t>N</w:t>
      </w:r>
      <w:bookmarkEnd w:id="95"/>
    </w:p>
    <w:p w14:paraId="47F2CD23" w14:textId="77777777" w:rsidR="00472C35" w:rsidRPr="00200FC1" w:rsidDel="00B053EF" w:rsidRDefault="00472C35">
      <w:pPr>
        <w:pStyle w:val="Heading2"/>
        <w:numPr>
          <w:ilvl w:val="1"/>
          <w:numId w:val="9"/>
        </w:numPr>
        <w:rPr>
          <w:del w:id="98" w:author="lighthouse" w:date="2012-04-25T18:46:00Z"/>
          <w:lang w:eastAsia="de-DE"/>
        </w:rPr>
      </w:pPr>
      <w:bookmarkStart w:id="99" w:name="_Toc257184199"/>
      <w:del w:id="100" w:author="lighthouse" w:date="2012-04-25T18:46:00Z">
        <w:r w:rsidDel="00B053EF">
          <w:rPr>
            <w:lang w:eastAsia="de-DE"/>
          </w:rPr>
          <w:delText>T</w:delText>
        </w:r>
        <w:r w:rsidRPr="009416EA" w:rsidDel="00B053EF">
          <w:rPr>
            <w:lang w:eastAsia="de-DE"/>
          </w:rPr>
          <w:delText>echnical deploy</w:delText>
        </w:r>
        <w:r w:rsidDel="00B053EF">
          <w:rPr>
            <w:lang w:eastAsia="de-DE"/>
          </w:rPr>
          <w:delText>ment</w:delText>
        </w:r>
        <w:bookmarkEnd w:id="99"/>
      </w:del>
    </w:p>
    <w:p w14:paraId="48B49DC4" w14:textId="77777777" w:rsidR="00472C35" w:rsidRPr="003A2A50" w:rsidRDefault="00472C35">
      <w:pPr>
        <w:pStyle w:val="BodyText"/>
      </w:pPr>
      <w:r w:rsidRPr="009423F0">
        <w:t>Information from the V</w:t>
      </w:r>
      <w:r>
        <w:t xml:space="preserve">irtual </w:t>
      </w:r>
      <w:r w:rsidRPr="009423F0">
        <w:t>AtoN services should be broadcast to shipboard receivers by more than one means.  The navigation information provided for virtual AIS AtoN must be repeated in M</w:t>
      </w:r>
      <w:r w:rsidR="00476910">
        <w:t>SI</w:t>
      </w:r>
      <w:r w:rsidRPr="009423F0">
        <w:t xml:space="preserve"> broadcasts to assure that all mariners receive safety information.  Virtual AIS AtoN messages should include a reference to identify the associated MSI message.  </w:t>
      </w:r>
      <w:r>
        <w:t>R</w:t>
      </w:r>
      <w:r w:rsidRPr="009423F0">
        <w:t xml:space="preserve">eference could be provided in the Message 21 field ‘Name of </w:t>
      </w:r>
      <w:proofErr w:type="gramStart"/>
      <w:r w:rsidRPr="009423F0">
        <w:t>AtoN</w:t>
      </w:r>
      <w:proofErr w:type="gramEnd"/>
      <w:r w:rsidRPr="009423F0">
        <w:t xml:space="preserve"> Extension’.</w:t>
      </w:r>
      <w:r>
        <w:t xml:space="preserve">  (</w:t>
      </w:r>
      <w:proofErr w:type="gramStart"/>
      <w:r>
        <w:t>see</w:t>
      </w:r>
      <w:proofErr w:type="gramEnd"/>
      <w:r>
        <w:t xml:space="preserve"> </w:t>
      </w:r>
      <w:r w:rsidRPr="00155ED2">
        <w:t>Reference</w:t>
      </w:r>
      <w:r>
        <w:t xml:space="preserve"> </w:t>
      </w:r>
      <w:r w:rsidR="00993C6C">
        <w:fldChar w:fldCharType="begin"/>
      </w:r>
      <w:r>
        <w:instrText xml:space="preserve"> REF _Ref252452110 \r \h </w:instrText>
      </w:r>
      <w:r w:rsidR="00993C6C">
        <w:fldChar w:fldCharType="separate"/>
      </w:r>
      <w:r w:rsidR="0019453A">
        <w:t>[18]</w:t>
      </w:r>
      <w:r w:rsidR="00993C6C">
        <w:fldChar w:fldCharType="end"/>
      </w:r>
      <w:r w:rsidRPr="00AD1DE0">
        <w:t>)</w:t>
      </w:r>
      <w:r w:rsidRPr="00F87E4A">
        <w:t xml:space="preserve">  </w:t>
      </w:r>
      <w:r w:rsidR="00167C05">
        <w:t xml:space="preserve">‘The ‘Name of </w:t>
      </w:r>
      <w:proofErr w:type="gramStart"/>
      <w:r w:rsidR="00167C05">
        <w:t>AtoN</w:t>
      </w:r>
      <w:proofErr w:type="gramEnd"/>
      <w:r w:rsidR="00167C05">
        <w:t xml:space="preserve"> Extension</w:t>
      </w:r>
      <w:r w:rsidR="005F69F4">
        <w:t>’</w:t>
      </w:r>
      <w:r w:rsidRPr="00F87E4A">
        <w:t xml:space="preserve"> needs to be considered on a wider scale when developing new message definitions for Virtual AtoN delivery.  (See section </w:t>
      </w:r>
      <w:r w:rsidR="00993C6C">
        <w:fldChar w:fldCharType="begin"/>
      </w:r>
      <w:r w:rsidR="00476910">
        <w:instrText xml:space="preserve"> REF _Ref256999357 \r \h </w:instrText>
      </w:r>
      <w:r w:rsidR="00993C6C">
        <w:fldChar w:fldCharType="separate"/>
      </w:r>
      <w:r w:rsidR="0019453A">
        <w:t>8.1</w:t>
      </w:r>
      <w:r w:rsidR="00993C6C">
        <w:fldChar w:fldCharType="end"/>
      </w:r>
      <w:r w:rsidRPr="00F87E4A">
        <w:t>)</w:t>
      </w:r>
    </w:p>
    <w:p w14:paraId="5415512D" w14:textId="77777777" w:rsidR="00472C35" w:rsidRPr="003A2A50" w:rsidRDefault="00472C35">
      <w:pPr>
        <w:pStyle w:val="BodyText"/>
      </w:pPr>
      <w:r w:rsidRPr="009423F0">
        <w:t>The navigation information needs to be displayed on ECDIS</w:t>
      </w:r>
      <w:r>
        <w:t xml:space="preserve">, </w:t>
      </w:r>
      <w:r w:rsidRPr="009423F0">
        <w:t xml:space="preserve">ECS and on </w:t>
      </w:r>
      <w:r>
        <w:t>r</w:t>
      </w:r>
      <w:r w:rsidRPr="009423F0">
        <w:t xml:space="preserve">adar equipment.  These displays should indicate the information </w:t>
      </w:r>
      <w:r>
        <w:t>graph</w:t>
      </w:r>
      <w:r w:rsidRPr="009423F0">
        <w:t xml:space="preserve">ically as well as provide text display of detailed information when available in addition to the </w:t>
      </w:r>
      <w:r>
        <w:t>graphic</w:t>
      </w:r>
      <w:r w:rsidRPr="009423F0">
        <w:t>.</w:t>
      </w:r>
    </w:p>
    <w:p w14:paraId="50D8178B" w14:textId="77777777" w:rsidR="00472C35" w:rsidRPr="003A2A50" w:rsidRDefault="00472C35">
      <w:pPr>
        <w:pStyle w:val="BodyText"/>
      </w:pPr>
      <w:r w:rsidRPr="009423F0">
        <w:t xml:space="preserve">There </w:t>
      </w:r>
      <w:r>
        <w:t>may be</w:t>
      </w:r>
      <w:r w:rsidRPr="009423F0">
        <w:t xml:space="preserve"> a limit to the number of </w:t>
      </w:r>
      <w:r>
        <w:t>V</w:t>
      </w:r>
      <w:r w:rsidRPr="009423F0">
        <w:t>irtual AtoN</w:t>
      </w:r>
      <w:r>
        <w:t xml:space="preserve"> and / or their reporting interval (update rate), that can be in the same</w:t>
      </w:r>
      <w:r w:rsidRPr="009423F0">
        <w:t xml:space="preserve"> area due to </w:t>
      </w:r>
      <w:r>
        <w:t>limitations in the capacity of the communication link</w:t>
      </w:r>
      <w:r w:rsidRPr="009423F0">
        <w:t>.</w:t>
      </w:r>
      <w:r>
        <w:t xml:space="preserve">  There may also be a limitation on the shipboard processing capability.</w:t>
      </w:r>
    </w:p>
    <w:p w14:paraId="0D0C146E" w14:textId="77777777" w:rsidR="00472C35" w:rsidRPr="003A2A50" w:rsidRDefault="00472C35" w:rsidP="00990994">
      <w:pPr>
        <w:pStyle w:val="BodyText"/>
      </w:pPr>
      <w:r w:rsidRPr="009423F0">
        <w:t xml:space="preserve">To mark areas, AIS binary application specific messages </w:t>
      </w:r>
      <w:r>
        <w:t>may</w:t>
      </w:r>
      <w:r w:rsidRPr="009423F0">
        <w:t xml:space="preserve"> be used</w:t>
      </w:r>
      <w:r>
        <w:t>, rather than</w:t>
      </w:r>
      <w:r w:rsidRPr="009423F0">
        <w:t xml:space="preserve"> </w:t>
      </w:r>
      <w:r>
        <w:t>m</w:t>
      </w:r>
      <w:r w:rsidRPr="009423F0">
        <w:t xml:space="preserve">ultiple </w:t>
      </w:r>
      <w:r w:rsidR="00C565DA">
        <w:t>V</w:t>
      </w:r>
      <w:r w:rsidR="00C565DA" w:rsidRPr="009423F0">
        <w:t xml:space="preserve">irtual </w:t>
      </w:r>
      <w:r w:rsidRPr="009423F0">
        <w:t>AIS AtoN (M</w:t>
      </w:r>
      <w:r>
        <w:t>es</w:t>
      </w:r>
      <w:r w:rsidRPr="009423F0">
        <w:t>s</w:t>
      </w:r>
      <w:r>
        <w:t>a</w:t>
      </w:r>
      <w:r w:rsidRPr="009423F0">
        <w:t>g</w:t>
      </w:r>
      <w:r>
        <w:t>e</w:t>
      </w:r>
      <w:r w:rsidRPr="009423F0">
        <w:t xml:space="preserve"> 21).  There is a limit to the number of </w:t>
      </w:r>
      <w:r w:rsidR="00CC50AD">
        <w:t>V</w:t>
      </w:r>
      <w:r w:rsidRPr="009423F0">
        <w:t xml:space="preserve">irtual AIS AtoN that can be in the same area due to available timeslots </w:t>
      </w:r>
      <w:r>
        <w:t>in the AIS system.  M</w:t>
      </w:r>
      <w:r w:rsidRPr="009423F0">
        <w:t xml:space="preserve">ultiple virtual AIS AtoN </w:t>
      </w:r>
      <w:r>
        <w:t>(Message 21) c</w:t>
      </w:r>
      <w:r w:rsidRPr="009423F0">
        <w:t>ould increase clutter on the display.</w:t>
      </w:r>
      <w:r w:rsidRPr="002A7EE5">
        <w:t xml:space="preserve"> </w:t>
      </w:r>
      <w:r>
        <w:t xml:space="preserve"> The authority needs to be aware that the number of </w:t>
      </w:r>
      <w:r w:rsidR="00476910">
        <w:t>Maritime Mobile Service Identities (</w:t>
      </w:r>
      <w:r>
        <w:t>MMSI</w:t>
      </w:r>
      <w:r w:rsidR="00476910">
        <w:t>)</w:t>
      </w:r>
      <w:r>
        <w:t xml:space="preserve"> available for use by AIS AtoN is a finite resource (1000 per designated area code) and for this reason another means of unique identification, linking Virtual AtoN to relevant MSI or chart objects may need to be considered in the future.</w:t>
      </w:r>
    </w:p>
    <w:p w14:paraId="237866C7" w14:textId="77777777" w:rsidR="00472C35" w:rsidRPr="003A2A50" w:rsidRDefault="00472C35" w:rsidP="00990994">
      <w:pPr>
        <w:pStyle w:val="BodyText"/>
      </w:pPr>
      <w:r w:rsidRPr="009423F0">
        <w:t>MMSI number</w:t>
      </w:r>
      <w:r>
        <w:t>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14:paraId="5D0B9737" w14:textId="77777777" w:rsidR="00472C35" w:rsidRPr="003A2A50" w:rsidRDefault="00472C35">
      <w:pPr>
        <w:pStyle w:val="Heading1"/>
        <w:numPr>
          <w:ilvl w:val="0"/>
          <w:numId w:val="9"/>
        </w:numPr>
      </w:pPr>
      <w:bookmarkStart w:id="101" w:name="_Toc257184200"/>
      <w:r w:rsidRPr="009423F0">
        <w:t>Regulatory Issues</w:t>
      </w:r>
      <w:bookmarkEnd w:id="101"/>
    </w:p>
    <w:p w14:paraId="20B4F84B" w14:textId="77777777" w:rsidR="00472C35" w:rsidRPr="003A2A50" w:rsidRDefault="00472C35">
      <w:pPr>
        <w:pStyle w:val="Heading2"/>
        <w:numPr>
          <w:ilvl w:val="1"/>
          <w:numId w:val="9"/>
        </w:numPr>
        <w:rPr>
          <w:lang w:eastAsia="de-DE"/>
        </w:rPr>
      </w:pPr>
      <w:bookmarkStart w:id="102" w:name="_Toc257184201"/>
      <w:r w:rsidRPr="009423F0">
        <w:rPr>
          <w:lang w:eastAsia="de-DE"/>
        </w:rPr>
        <w:t>Authority to deploy</w:t>
      </w:r>
      <w:bookmarkEnd w:id="102"/>
    </w:p>
    <w:p w14:paraId="59A60A85" w14:textId="77777777" w:rsidR="00472C35" w:rsidRPr="003A2A50" w:rsidRDefault="00472C35">
      <w:pPr>
        <w:pStyle w:val="BodyText"/>
        <w:rPr>
          <w:lang w:eastAsia="de-DE"/>
        </w:rPr>
      </w:pPr>
      <w:r w:rsidRPr="009423F0">
        <w:rPr>
          <w:lang w:eastAsia="de-DE"/>
        </w:rPr>
        <w:t>SOLAS Chapter V Regulation 13 (Establishment and operation of aids to navigation) states, in part, that “each Contracting Government undertakes to provide, as it deems practical and necessary</w:t>
      </w:r>
      <w:r>
        <w:rPr>
          <w:lang w:eastAsia="de-DE"/>
        </w:rPr>
        <w:t>,</w:t>
      </w:r>
      <w:r w:rsidRPr="009423F0">
        <w:rPr>
          <w:lang w:eastAsia="de-DE"/>
        </w:rPr>
        <w:t xml:space="preserve"> either individually or in co-operation with other Contracting Governments, such aids to navigation as the volume of traffic justifies and the degree of risk requires.”</w:t>
      </w:r>
    </w:p>
    <w:p w14:paraId="51EE6FC6" w14:textId="77777777" w:rsidR="00472C35" w:rsidRPr="003A2A50" w:rsidRDefault="00472C35">
      <w:pPr>
        <w:pStyle w:val="BodyText"/>
        <w:rPr>
          <w:lang w:eastAsia="de-DE"/>
        </w:rPr>
      </w:pPr>
      <w:r w:rsidRPr="009423F0">
        <w:rPr>
          <w:lang w:eastAsia="de-DE"/>
        </w:rPr>
        <w:t>Under SOLAS, Contracting Governments are obliged to provide aids to navigation</w:t>
      </w:r>
      <w:r>
        <w:rPr>
          <w:lang w:eastAsia="de-DE"/>
        </w:rPr>
        <w:t>, subject to IALA Recommendations and Guidelines and</w:t>
      </w:r>
      <w:r w:rsidRPr="009423F0">
        <w:rPr>
          <w:lang w:eastAsia="de-DE"/>
        </w:rPr>
        <w:t xml:space="preserve"> based on the navigational requirements for waters </w:t>
      </w:r>
      <w:r w:rsidRPr="009423F0">
        <w:rPr>
          <w:lang w:eastAsia="de-DE"/>
        </w:rPr>
        <w:lastRenderedPageBreak/>
        <w:t>under their jurisdiction.  However, SOLAS</w:t>
      </w:r>
      <w:r>
        <w:rPr>
          <w:lang w:eastAsia="de-DE"/>
        </w:rPr>
        <w:t xml:space="preserve"> allows</w:t>
      </w:r>
      <w:r w:rsidRPr="009423F0">
        <w:rPr>
          <w:lang w:eastAsia="de-DE"/>
        </w:rPr>
        <w:t xml:space="preserve"> administrations</w:t>
      </w:r>
      <w:r>
        <w:rPr>
          <w:lang w:eastAsia="de-DE"/>
        </w:rPr>
        <w:t xml:space="preserve"> significant</w:t>
      </w:r>
      <w:r w:rsidRPr="009423F0">
        <w:rPr>
          <w:lang w:eastAsia="de-DE"/>
        </w:rPr>
        <w:t xml:space="preserve"> discretion in de</w:t>
      </w:r>
      <w:r>
        <w:rPr>
          <w:lang w:eastAsia="de-DE"/>
        </w:rPr>
        <w:t>termining what would be an appropriate mix of</w:t>
      </w:r>
      <w:r w:rsidRPr="009423F0">
        <w:rPr>
          <w:lang w:eastAsia="de-DE"/>
        </w:rPr>
        <w:t xml:space="preserve"> visual, radio and now virtual aids to navigation to meet the needs of mariners.</w:t>
      </w:r>
    </w:p>
    <w:p w14:paraId="4342E881" w14:textId="77777777" w:rsidR="00472C35" w:rsidRPr="003A2A50" w:rsidRDefault="00472C35">
      <w:pPr>
        <w:pStyle w:val="BodyText"/>
        <w:rPr>
          <w:lang w:eastAsia="ja-JP"/>
        </w:rPr>
      </w:pPr>
      <w:r>
        <w:rPr>
          <w:lang w:eastAsia="de-DE"/>
        </w:rPr>
        <w:t>Section 10 of this document is intended to assist administration</w:t>
      </w:r>
      <w:ins w:id="103" w:author="lighthouse" w:date="2012-04-25T16:10:00Z">
        <w:r w:rsidR="009D2807">
          <w:rPr>
            <w:rFonts w:hint="eastAsia"/>
            <w:lang w:eastAsia="ja-JP"/>
          </w:rPr>
          <w:t>s</w:t>
        </w:r>
      </w:ins>
      <w:r>
        <w:rPr>
          <w:lang w:eastAsia="de-DE"/>
        </w:rPr>
        <w:t xml:space="preserve"> to assess the risk associated with Virtual AtoN for this purpose.</w:t>
      </w:r>
    </w:p>
    <w:p w14:paraId="78DE7414" w14:textId="77777777" w:rsidR="00472C35" w:rsidRPr="003A2A50" w:rsidRDefault="00472C35">
      <w:pPr>
        <w:pStyle w:val="Heading2"/>
        <w:numPr>
          <w:ilvl w:val="1"/>
          <w:numId w:val="9"/>
        </w:numPr>
        <w:rPr>
          <w:lang w:eastAsia="de-DE"/>
        </w:rPr>
      </w:pPr>
      <w:bookmarkStart w:id="104" w:name="_Toc257184202"/>
      <w:r w:rsidRPr="009423F0">
        <w:rPr>
          <w:lang w:eastAsia="de-DE"/>
        </w:rPr>
        <w:t>Capability</w:t>
      </w:r>
      <w:bookmarkEnd w:id="104"/>
    </w:p>
    <w:p w14:paraId="09180D98" w14:textId="77777777" w:rsidR="00472C35" w:rsidRPr="003A2A50" w:rsidRDefault="00472C35">
      <w:pPr>
        <w:pStyle w:val="BodyText"/>
        <w:rPr>
          <w:lang w:eastAsia="de-DE"/>
        </w:rPr>
      </w:pPr>
      <w:r w:rsidRPr="009423F0">
        <w:rPr>
          <w:lang w:eastAsia="de-DE"/>
        </w:rPr>
        <w:t>A Contracting Government has an obligation under SOLAS to provide aids to navigation.  This obligation is exercised by the appropriate entity (usually a national administration).  This entity should also be responsible for determining who may be permitted to deploy virtual aids to navigation.  Typically, a VTS, Harbour Master, Rescue Co</w:t>
      </w:r>
      <w:r w:rsidR="00476910">
        <w:rPr>
          <w:lang w:eastAsia="de-DE"/>
        </w:rPr>
        <w:t>-</w:t>
      </w:r>
      <w:r w:rsidRPr="009423F0">
        <w:rPr>
          <w:lang w:eastAsia="de-DE"/>
        </w:rPr>
        <w:t>ordination Centre (RCC) or some other entity may have the capability to deploy virtual aids to navigation.</w:t>
      </w:r>
    </w:p>
    <w:p w14:paraId="7ACE2A1A" w14:textId="77777777" w:rsidR="00472C35" w:rsidRPr="003A2A50" w:rsidRDefault="00472C35">
      <w:pPr>
        <w:pStyle w:val="BodyText"/>
        <w:rPr>
          <w:lang w:eastAsia="de-DE"/>
        </w:rPr>
      </w:pPr>
      <w:r w:rsidRPr="009423F0">
        <w:rPr>
          <w:lang w:eastAsia="de-DE"/>
        </w:rPr>
        <w:t>The lines of authority between the Contracting Government and the entity deploying virtual aids to navigation should be clearly delineated.  Roles and responsibilities at all levels should be clearly defined.</w:t>
      </w:r>
    </w:p>
    <w:p w14:paraId="523215E4" w14:textId="77777777" w:rsidR="00472C35" w:rsidRPr="003A2A50" w:rsidRDefault="00472C35">
      <w:pPr>
        <w:pStyle w:val="Heading2"/>
        <w:numPr>
          <w:ilvl w:val="1"/>
          <w:numId w:val="9"/>
        </w:numPr>
        <w:rPr>
          <w:lang w:eastAsia="de-DE"/>
        </w:rPr>
      </w:pPr>
      <w:bookmarkStart w:id="105" w:name="_Toc257184203"/>
      <w:r w:rsidRPr="009423F0">
        <w:rPr>
          <w:lang w:eastAsia="de-DE"/>
        </w:rPr>
        <w:t>Liability</w:t>
      </w:r>
      <w:bookmarkEnd w:id="105"/>
    </w:p>
    <w:p w14:paraId="667E9BC6" w14:textId="77777777" w:rsidR="00472C35" w:rsidRPr="003A2A50" w:rsidRDefault="00472C35">
      <w:pPr>
        <w:pStyle w:val="BodyText"/>
        <w:rPr>
          <w:lang w:eastAsia="de-DE"/>
        </w:rPr>
      </w:pPr>
      <w:r w:rsidRPr="009423F0">
        <w:rPr>
          <w:lang w:eastAsia="de-DE"/>
        </w:rPr>
        <w:t>Virtual aids are simply another type of aid to navigation.  Having elected to deploy a virtual aid, an administration should be able to establish that the virtual aid is being provided as promulgated and is operating correctly.</w:t>
      </w:r>
    </w:p>
    <w:p w14:paraId="222AF3DE" w14:textId="77777777" w:rsidR="00472C35" w:rsidRPr="003A2A50" w:rsidRDefault="00472C35">
      <w:pPr>
        <w:pStyle w:val="BodyText"/>
        <w:rPr>
          <w:lang w:eastAsia="de-DE"/>
        </w:rPr>
      </w:pPr>
      <w:r w:rsidRPr="009423F0">
        <w:rPr>
          <w:lang w:eastAsia="de-DE"/>
        </w:rPr>
        <w:t>It is likely that an administration’s exposure to liability from deploying a virtual aid will be similar to that for any other aid to navigation.  Therefore, noting the unique nature of virtual aids to navigation, robust processes and procedures for promulgating information about them, together with integrity monitoring and record keeping, should be established.</w:t>
      </w:r>
    </w:p>
    <w:p w14:paraId="64DA4591" w14:textId="77777777" w:rsidR="00472C35" w:rsidRPr="003A2A50" w:rsidRDefault="00472C35">
      <w:pPr>
        <w:pStyle w:val="Heading1"/>
        <w:numPr>
          <w:ilvl w:val="0"/>
          <w:numId w:val="9"/>
        </w:numPr>
      </w:pPr>
      <w:bookmarkStart w:id="106" w:name="_Toc257184204"/>
      <w:r w:rsidRPr="009423F0">
        <w:t>Delivery methods</w:t>
      </w:r>
      <w:bookmarkEnd w:id="106"/>
    </w:p>
    <w:p w14:paraId="24ABB52D" w14:textId="77777777" w:rsidR="00472C35" w:rsidRPr="003A2A50" w:rsidRDefault="00472C35">
      <w:pPr>
        <w:pStyle w:val="Heading2"/>
        <w:numPr>
          <w:ilvl w:val="1"/>
          <w:numId w:val="9"/>
        </w:numPr>
        <w:rPr>
          <w:lang w:eastAsia="de-DE"/>
        </w:rPr>
      </w:pPr>
      <w:bookmarkStart w:id="107" w:name="_Ref256999357"/>
      <w:bookmarkStart w:id="108" w:name="_Toc257184205"/>
      <w:r w:rsidRPr="009423F0">
        <w:rPr>
          <w:lang w:eastAsia="de-DE"/>
        </w:rPr>
        <w:t>Technical aspects</w:t>
      </w:r>
      <w:bookmarkEnd w:id="107"/>
      <w:bookmarkEnd w:id="108"/>
    </w:p>
    <w:p w14:paraId="6A524F98" w14:textId="77777777" w:rsidR="00472C35" w:rsidRPr="003A2A50" w:rsidRDefault="00472C35">
      <w:pPr>
        <w:pStyle w:val="BodyText"/>
      </w:pPr>
      <w:r w:rsidRPr="009423F0">
        <w:t>This guideline addresses near term and long term alternatives for delivery of a Virtual AtoN service.</w:t>
      </w:r>
    </w:p>
    <w:p w14:paraId="72C468A9" w14:textId="77777777" w:rsidR="00472C35" w:rsidRPr="003A2A50" w:rsidRDefault="00472C35">
      <w:pPr>
        <w:pStyle w:val="BodyText"/>
      </w:pPr>
      <w:r w:rsidRPr="009423F0">
        <w:t xml:space="preserve">In the near term, shore based AIS networks provide competent authorities with means to operate an information service for shore-based VTS, traffic management schemes, ship reporting systems and other shore-based safety-related services, including </w:t>
      </w:r>
      <w:r>
        <w:t xml:space="preserve">Virtual </w:t>
      </w:r>
      <w:r w:rsidRPr="009423F0">
        <w:t xml:space="preserve">AtoN services. </w:t>
      </w:r>
      <w:r>
        <w:t xml:space="preserve"> </w:t>
      </w:r>
      <w:r w:rsidRPr="009423F0">
        <w:t xml:space="preserve">This service consists of information delivery between ships and shore and vice versa. </w:t>
      </w:r>
    </w:p>
    <w:p w14:paraId="73F0118E" w14:textId="77777777" w:rsidR="00472C35" w:rsidRPr="003A2A50" w:rsidRDefault="00472C35">
      <w:pPr>
        <w:pStyle w:val="BodyText"/>
      </w:pPr>
      <w:r w:rsidRPr="009423F0">
        <w:t>Technical details of the AIS technology and of the layout and local configuration of shore-based AIS are described in IALA Recommendation A-124.</w:t>
      </w:r>
    </w:p>
    <w:p w14:paraId="5BDE5FA8" w14:textId="77777777" w:rsidR="00472C35" w:rsidRPr="003A2A50" w:rsidRDefault="00472C35">
      <w:pPr>
        <w:pStyle w:val="BodyText"/>
      </w:pPr>
      <w:r w:rsidRPr="009423F0">
        <w:t>In the longer term</w:t>
      </w:r>
      <w:r>
        <w:t>,</w:t>
      </w:r>
      <w:r w:rsidRPr="009423F0">
        <w:t xml:space="preserve"> authorities may expect</w:t>
      </w:r>
      <w:r w:rsidRPr="00C52788">
        <w:t xml:space="preserve"> that other medi</w:t>
      </w:r>
      <w:del w:id="109" w:author="lighthouse" w:date="2012-04-25T16:40:00Z">
        <w:r w:rsidRPr="00C52788" w:rsidDel="00DD7E87">
          <w:delText>um</w:delText>
        </w:r>
      </w:del>
      <w:proofErr w:type="gramStart"/>
      <w:ins w:id="110" w:author="lighthouse" w:date="2012-04-25T16:40:00Z">
        <w:r w:rsidR="00DD7E87">
          <w:rPr>
            <w:rFonts w:hint="eastAsia"/>
            <w:lang w:eastAsia="ja-JP"/>
          </w:rPr>
          <w:t>a</w:t>
        </w:r>
      </w:ins>
      <w:del w:id="111" w:author="lighthouse" w:date="2012-04-25T16:40:00Z">
        <w:r w:rsidRPr="00C52788" w:rsidDel="00DD7E87">
          <w:delText>s</w:delText>
        </w:r>
      </w:del>
      <w:r w:rsidRPr="00C52788">
        <w:t xml:space="preserve"> for</w:t>
      </w:r>
      <w:proofErr w:type="gramEnd"/>
      <w:r w:rsidRPr="00C52788">
        <w:t xml:space="preserve"> information services will </w:t>
      </w:r>
      <w:del w:id="112" w:author="lighthouse" w:date="2012-04-25T16:41:00Z">
        <w:r w:rsidRPr="00C52788" w:rsidDel="00DD7E87">
          <w:delText xml:space="preserve">be </w:delText>
        </w:r>
      </w:del>
      <w:r w:rsidRPr="00C52788">
        <w:t xml:space="preserve">become available.  This would enable </w:t>
      </w:r>
      <w:r w:rsidR="00C565DA">
        <w:t>V</w:t>
      </w:r>
      <w:r w:rsidR="00C565DA" w:rsidRPr="00C52788">
        <w:t xml:space="preserve">irtual </w:t>
      </w:r>
      <w:r w:rsidRPr="00C52788">
        <w:t>AtoN services to be tra</w:t>
      </w:r>
      <w:r w:rsidRPr="009423F0">
        <w:t>nsmitted via means other than AIS</w:t>
      </w:r>
      <w:r w:rsidR="00C565DA">
        <w:t>, f</w:t>
      </w:r>
      <w:r>
        <w:t>or example:</w:t>
      </w:r>
      <w:r w:rsidRPr="009423F0">
        <w:t xml:space="preserve"> </w:t>
      </w:r>
      <w:proofErr w:type="spellStart"/>
      <w:r w:rsidRPr="009423F0">
        <w:t>satcom</w:t>
      </w:r>
      <w:proofErr w:type="spellEnd"/>
      <w:r w:rsidRPr="009423F0">
        <w:t>/internet</w:t>
      </w:r>
      <w:r>
        <w:t>;</w:t>
      </w:r>
      <w:r w:rsidRPr="009423F0">
        <w:t xml:space="preserve"> </w:t>
      </w:r>
      <w:proofErr w:type="spellStart"/>
      <w:r w:rsidRPr="009423F0">
        <w:t>WiMAX</w:t>
      </w:r>
      <w:proofErr w:type="spellEnd"/>
      <w:r>
        <w:t>;</w:t>
      </w:r>
      <w:r w:rsidRPr="009423F0">
        <w:t xml:space="preserve"> LORAN</w:t>
      </w:r>
      <w:r>
        <w:t>;</w:t>
      </w:r>
      <w:r w:rsidRPr="009423F0">
        <w:t xml:space="preserve"> DGPS - IALA maritime beacon system</w:t>
      </w:r>
      <w:r>
        <w:t>;</w:t>
      </w:r>
      <w:r w:rsidRPr="009423F0">
        <w:t xml:space="preserve"> GPRS cell phone data transmission protocol</w:t>
      </w:r>
      <w:r w:rsidR="00C565DA">
        <w:t>.</w:t>
      </w:r>
    </w:p>
    <w:p w14:paraId="7D089F99" w14:textId="77777777" w:rsidR="00472C35" w:rsidRPr="003A2A50" w:rsidRDefault="00472C35" w:rsidP="00990994">
      <w:pPr>
        <w:pStyle w:val="BodyText"/>
      </w:pPr>
      <w:r w:rsidRPr="009423F0">
        <w:t xml:space="preserve">In the near term, not all vessels can be expected to be able to </w:t>
      </w:r>
      <w:r>
        <w:t xml:space="preserve">effectively </w:t>
      </w:r>
      <w:r w:rsidRPr="009423F0">
        <w:t xml:space="preserve">display </w:t>
      </w:r>
      <w:r>
        <w:t xml:space="preserve">Virtual </w:t>
      </w:r>
      <w:r w:rsidRPr="009423F0">
        <w:t xml:space="preserve">AtoN information. </w:t>
      </w:r>
      <w:r>
        <w:t xml:space="preserve"> </w:t>
      </w:r>
      <w:r w:rsidRPr="009423F0">
        <w:t>As of July 2008 SOLAS Radars are required to interface to AIS and display AIS info</w:t>
      </w:r>
      <w:r>
        <w:t>rmation</w:t>
      </w:r>
      <w:r w:rsidRPr="009423F0">
        <w:t xml:space="preserve">, </w:t>
      </w:r>
      <w:r>
        <w:t>as in</w:t>
      </w:r>
      <w:r w:rsidRPr="009423F0">
        <w:t xml:space="preserve"> MSC Resolution 192(79).  Although ECDIS is </w:t>
      </w:r>
      <w:r>
        <w:t>capable of displaying AIS information</w:t>
      </w:r>
      <w:r w:rsidRPr="009423F0">
        <w:t xml:space="preserve">, it is not required to do so. </w:t>
      </w:r>
      <w:r>
        <w:t xml:space="preserve"> </w:t>
      </w:r>
      <w:r w:rsidRPr="009423F0">
        <w:t xml:space="preserve">Based on current rates of navigation system upgrades, it is expected to take at least ten years before 50% of the international commercial fleet will have this capability. </w:t>
      </w:r>
      <w:r>
        <w:t xml:space="preserve"> </w:t>
      </w:r>
      <w:r w:rsidRPr="009423F0">
        <w:t xml:space="preserve">Changes in mandatory carriage requirements may accelerate this development for SOLAS vessels. </w:t>
      </w:r>
      <w:r>
        <w:t xml:space="preserve"> </w:t>
      </w:r>
      <w:r w:rsidRPr="009423F0">
        <w:t xml:space="preserve">Portable Pilot Navigation Systems may </w:t>
      </w:r>
      <w:r>
        <w:t>facilitate</w:t>
      </w:r>
      <w:r w:rsidRPr="009423F0">
        <w:t xml:space="preserve"> implementation. </w:t>
      </w:r>
      <w:r>
        <w:t xml:space="preserve"> </w:t>
      </w:r>
      <w:r w:rsidRPr="009423F0">
        <w:t xml:space="preserve">Economic benefit to the shipping industry </w:t>
      </w:r>
      <w:r>
        <w:t>could</w:t>
      </w:r>
      <w:r w:rsidRPr="009423F0">
        <w:t xml:space="preserve"> also provide an impetus to early adoption of this new technology.</w:t>
      </w:r>
    </w:p>
    <w:p w14:paraId="4EDF9C2E" w14:textId="77777777" w:rsidR="00472C35" w:rsidRPr="003A2A50" w:rsidRDefault="00472C35" w:rsidP="00990994">
      <w:pPr>
        <w:pStyle w:val="BodyText"/>
      </w:pPr>
      <w:r w:rsidRPr="009423F0">
        <w:lastRenderedPageBreak/>
        <w:t xml:space="preserve">The </w:t>
      </w:r>
      <w:r>
        <w:t xml:space="preserve">nominal </w:t>
      </w:r>
      <w:r w:rsidRPr="009423F0">
        <w:t>report rate of V</w:t>
      </w:r>
      <w:r>
        <w:t xml:space="preserve">irtual </w:t>
      </w:r>
      <w:proofErr w:type="gramStart"/>
      <w:r w:rsidRPr="009423F0">
        <w:t>AtoN</w:t>
      </w:r>
      <w:proofErr w:type="gramEnd"/>
      <w:r w:rsidRPr="009423F0">
        <w:t xml:space="preserve"> AIS broadcasts is specified in ITU-R-M.1371.</w:t>
      </w:r>
      <w:r>
        <w:t xml:space="preserve"> </w:t>
      </w:r>
      <w:r w:rsidRPr="009423F0">
        <w:t xml:space="preserve"> </w:t>
      </w:r>
      <w:r>
        <w:t>However, due to the limitations in data link capacity IALA Recommendation A-126 recommends a more flexible approach to be considered, taking data link capacity and power consumption at transmitting stations into account.</w:t>
      </w:r>
    </w:p>
    <w:p w14:paraId="73776441" w14:textId="77777777" w:rsidR="00472C35" w:rsidRPr="003A2A50" w:rsidRDefault="00472C35" w:rsidP="00990994">
      <w:pPr>
        <w:pStyle w:val="BodyText"/>
      </w:pPr>
      <w:r w:rsidRPr="009423F0">
        <w:t xml:space="preserve">In the longer term, different report rates </w:t>
      </w:r>
      <w:r>
        <w:t>may</w:t>
      </w:r>
      <w:r w:rsidRPr="009423F0">
        <w:t xml:space="preserve"> be implemented on different communication media</w:t>
      </w:r>
      <w:r>
        <w:t>,</w:t>
      </w:r>
      <w:r w:rsidRPr="009423F0">
        <w:t xml:space="preserve"> as appropriate.</w:t>
      </w:r>
    </w:p>
    <w:p w14:paraId="464DFFC2" w14:textId="77777777" w:rsidR="00472C35" w:rsidRDefault="00472C35">
      <w:pPr>
        <w:pStyle w:val="BodyText"/>
      </w:pPr>
      <w:r w:rsidRPr="009423F0">
        <w:t xml:space="preserve">The IMO e-Navigation concept includes the need to harmonise the presentation of both shipboard and </w:t>
      </w:r>
      <w:r w:rsidR="00D21AF1" w:rsidRPr="009423F0">
        <w:t>shore side</w:t>
      </w:r>
      <w:r w:rsidRPr="009423F0">
        <w:t xml:space="preserve"> safety related information.  Consideration should be given in implementing </w:t>
      </w:r>
      <w:r>
        <w:t>Virtual AtoN</w:t>
      </w:r>
      <w:r w:rsidRPr="009423F0">
        <w:t xml:space="preserve"> to the harmonisation process within e-Navigation</w:t>
      </w:r>
      <w:r>
        <w:t xml:space="preserve"> for future applications</w:t>
      </w:r>
      <w:r w:rsidRPr="009423F0">
        <w:t>.</w:t>
      </w:r>
    </w:p>
    <w:p w14:paraId="39598FEA" w14:textId="77777777" w:rsidR="00472C35" w:rsidRDefault="00472C35">
      <w:pPr>
        <w:pStyle w:val="Heading1"/>
        <w:numPr>
          <w:ilvl w:val="1"/>
          <w:numId w:val="9"/>
        </w:numPr>
        <w:rPr>
          <w:caps w:val="0"/>
          <w:lang w:eastAsia="de-DE"/>
        </w:rPr>
      </w:pPr>
      <w:bookmarkStart w:id="113" w:name="_Toc252371446"/>
      <w:bookmarkStart w:id="114" w:name="_Toc252371447"/>
      <w:bookmarkStart w:id="115" w:name="_Toc252371448"/>
      <w:bookmarkStart w:id="116" w:name="_Toc252371449"/>
      <w:bookmarkStart w:id="117" w:name="_Toc252371450"/>
      <w:bookmarkStart w:id="118" w:name="_Toc252371451"/>
      <w:bookmarkStart w:id="119" w:name="_Toc252371452"/>
      <w:bookmarkStart w:id="120" w:name="_Toc252371453"/>
      <w:bookmarkStart w:id="121" w:name="_Toc252371454"/>
      <w:bookmarkStart w:id="122" w:name="_Toc252371455"/>
      <w:bookmarkStart w:id="123" w:name="_Toc252371456"/>
      <w:bookmarkStart w:id="124" w:name="_Toc257184206"/>
      <w:bookmarkEnd w:id="113"/>
      <w:bookmarkEnd w:id="114"/>
      <w:bookmarkEnd w:id="115"/>
      <w:bookmarkEnd w:id="116"/>
      <w:bookmarkEnd w:id="117"/>
      <w:bookmarkEnd w:id="118"/>
      <w:bookmarkEnd w:id="119"/>
      <w:bookmarkEnd w:id="120"/>
      <w:bookmarkEnd w:id="121"/>
      <w:bookmarkEnd w:id="122"/>
      <w:bookmarkEnd w:id="123"/>
      <w:r w:rsidRPr="009423F0">
        <w:rPr>
          <w:lang w:eastAsia="de-DE"/>
        </w:rPr>
        <w:t>D</w:t>
      </w:r>
      <w:r w:rsidRPr="009423F0">
        <w:rPr>
          <w:caps w:val="0"/>
          <w:lang w:eastAsia="de-DE"/>
        </w:rPr>
        <w:t>isplay</w:t>
      </w:r>
      <w:bookmarkEnd w:id="124"/>
    </w:p>
    <w:p w14:paraId="3BF2E710" w14:textId="77777777" w:rsidR="00472C35" w:rsidRPr="003A2A50" w:rsidRDefault="00472C35" w:rsidP="003B3CF3">
      <w:pPr>
        <w:pStyle w:val="Heading3"/>
        <w:rPr>
          <w:lang w:eastAsia="de-DE"/>
        </w:rPr>
      </w:pPr>
      <w:bookmarkStart w:id="125" w:name="_Toc257184207"/>
      <w:r w:rsidRPr="003A2A50">
        <w:rPr>
          <w:lang w:eastAsia="de-DE"/>
        </w:rPr>
        <w:t>General</w:t>
      </w:r>
      <w:bookmarkEnd w:id="125"/>
    </w:p>
    <w:p w14:paraId="70972F98" w14:textId="77777777" w:rsidR="00472C35" w:rsidRPr="003A2A50" w:rsidRDefault="00472C35" w:rsidP="003B3CF3">
      <w:pPr>
        <w:rPr>
          <w:rFonts w:cs="Arial"/>
          <w:szCs w:val="22"/>
        </w:rPr>
      </w:pPr>
      <w:r w:rsidRPr="009423F0">
        <w:rPr>
          <w:rFonts w:cs="Arial"/>
          <w:szCs w:val="22"/>
        </w:rPr>
        <w:t xml:space="preserve">The </w:t>
      </w:r>
      <w:r>
        <w:rPr>
          <w:rFonts w:cs="Arial"/>
          <w:szCs w:val="22"/>
        </w:rPr>
        <w:t>Virtual AtoN</w:t>
      </w:r>
      <w:r w:rsidRPr="009423F0">
        <w:rPr>
          <w:rFonts w:cs="Arial"/>
          <w:szCs w:val="22"/>
        </w:rPr>
        <w:t xml:space="preserve"> should clearly indicate by its name or other relevant attribute the related navigational warning, notice to mariners or other form of MSI relating to the provision of the object.</w:t>
      </w:r>
    </w:p>
    <w:p w14:paraId="7309D1CD" w14:textId="77777777" w:rsidR="00472C35" w:rsidRDefault="00472C35">
      <w:pPr>
        <w:rPr>
          <w:rFonts w:cs="Arial"/>
          <w:szCs w:val="22"/>
        </w:rPr>
      </w:pPr>
      <w:r w:rsidRPr="003A2A50">
        <w:rPr>
          <w:rFonts w:cs="Arial"/>
          <w:szCs w:val="22"/>
        </w:rPr>
        <w:t xml:space="preserve">The display or representation of symbols for </w:t>
      </w:r>
      <w:r>
        <w:rPr>
          <w:rFonts w:cs="Arial"/>
          <w:szCs w:val="22"/>
        </w:rPr>
        <w:t>Virtual AtoN on</w:t>
      </w:r>
      <w:r w:rsidRPr="003A2A50">
        <w:rPr>
          <w:rFonts w:cs="Arial"/>
          <w:szCs w:val="22"/>
        </w:rPr>
        <w:t xml:space="preserve">board should be </w:t>
      </w:r>
      <w:r>
        <w:rPr>
          <w:rFonts w:cs="Arial"/>
          <w:szCs w:val="22"/>
        </w:rPr>
        <w:t>standardised.  The display of symbols ashore should align to the onboard standard as closely as possible</w:t>
      </w:r>
      <w:r w:rsidRPr="003A2A50">
        <w:rPr>
          <w:rFonts w:cs="Arial"/>
          <w:szCs w:val="22"/>
        </w:rPr>
        <w:t xml:space="preserve">, to </w:t>
      </w:r>
      <w:r w:rsidRPr="009423F0">
        <w:rPr>
          <w:rFonts w:cs="Arial"/>
          <w:szCs w:val="22"/>
        </w:rPr>
        <w:t>facilitate a common interpretation of the maritime situation.</w:t>
      </w:r>
      <w:r w:rsidR="00440378">
        <w:rPr>
          <w:rFonts w:cs="Arial"/>
          <w:szCs w:val="22"/>
        </w:rPr>
        <w:t xml:space="preserve">  (</w:t>
      </w:r>
      <w:proofErr w:type="gramStart"/>
      <w:r w:rsidR="00440378">
        <w:rPr>
          <w:rFonts w:cs="Arial"/>
          <w:szCs w:val="22"/>
        </w:rPr>
        <w:t>see</w:t>
      </w:r>
      <w:proofErr w:type="gramEnd"/>
      <w:r w:rsidR="00440378">
        <w:rPr>
          <w:rFonts w:cs="Arial"/>
          <w:szCs w:val="22"/>
        </w:rPr>
        <w:t xml:space="preserve"> Reference </w:t>
      </w:r>
      <w:r w:rsidR="00993C6C">
        <w:rPr>
          <w:rFonts w:cs="Arial"/>
          <w:szCs w:val="22"/>
        </w:rPr>
        <w:fldChar w:fldCharType="begin"/>
      </w:r>
      <w:r w:rsidR="00440378">
        <w:rPr>
          <w:rFonts w:cs="Arial"/>
          <w:szCs w:val="22"/>
        </w:rPr>
        <w:instrText xml:space="preserve"> REF _Ref256670038 \r \h </w:instrText>
      </w:r>
      <w:r w:rsidR="00993C6C">
        <w:rPr>
          <w:rFonts w:cs="Arial"/>
          <w:szCs w:val="22"/>
        </w:rPr>
      </w:r>
      <w:r w:rsidR="00993C6C">
        <w:rPr>
          <w:rFonts w:cs="Arial"/>
          <w:szCs w:val="22"/>
        </w:rPr>
        <w:fldChar w:fldCharType="separate"/>
      </w:r>
      <w:r w:rsidR="0019453A">
        <w:rPr>
          <w:rFonts w:cs="Arial"/>
          <w:szCs w:val="22"/>
        </w:rPr>
        <w:t>[23]</w:t>
      </w:r>
      <w:r w:rsidR="00993C6C">
        <w:rPr>
          <w:rFonts w:cs="Arial"/>
          <w:szCs w:val="22"/>
        </w:rPr>
        <w:fldChar w:fldCharType="end"/>
      </w:r>
      <w:r w:rsidR="00440378">
        <w:rPr>
          <w:rFonts w:cs="Arial"/>
          <w:szCs w:val="22"/>
        </w:rPr>
        <w:t>)</w:t>
      </w:r>
    </w:p>
    <w:p w14:paraId="5AC2A1C7" w14:textId="77777777" w:rsidR="00472C35" w:rsidRDefault="00472C35">
      <w:pPr>
        <w:pStyle w:val="Heading3"/>
      </w:pPr>
      <w:bookmarkStart w:id="126" w:name="_Toc257184208"/>
      <w:r w:rsidRPr="009423F0">
        <w:t>Limitations</w:t>
      </w:r>
      <w:bookmarkEnd w:id="126"/>
    </w:p>
    <w:p w14:paraId="77C53651" w14:textId="77777777" w:rsidR="00472C35" w:rsidRDefault="00472C35">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 (see </w:t>
      </w:r>
      <w:r>
        <w:rPr>
          <w:rFonts w:cs="Arial"/>
          <w:szCs w:val="22"/>
        </w:rPr>
        <w:t>section 10.2</w:t>
      </w:r>
      <w:r w:rsidRPr="009423F0">
        <w:rPr>
          <w:rFonts w:cs="Arial"/>
          <w:szCs w:val="22"/>
        </w:rPr>
        <w:t>).</w:t>
      </w:r>
    </w:p>
    <w:p w14:paraId="63C1B843" w14:textId="77777777" w:rsidR="00472C35" w:rsidRDefault="00472C35">
      <w:pPr>
        <w:pStyle w:val="Heading3"/>
        <w:rPr>
          <w:lang w:eastAsia="de-DE"/>
        </w:rPr>
      </w:pPr>
      <w:bookmarkStart w:id="127" w:name="_Toc257184209"/>
      <w:r w:rsidRPr="009423F0">
        <w:rPr>
          <w:lang w:eastAsia="de-DE"/>
        </w:rPr>
        <w:t>Symbols</w:t>
      </w:r>
      <w:bookmarkEnd w:id="127"/>
    </w:p>
    <w:p w14:paraId="19C6BF7A" w14:textId="77777777" w:rsidR="006D00BF" w:rsidRDefault="00472C35">
      <w:pPr>
        <w:pStyle w:val="BodyText"/>
      </w:pPr>
      <w:r w:rsidRPr="009423F0">
        <w:t xml:space="preserve">IMO SN/Circ. 243 Annex 2 provides guidance on the use of navigation related symbols on all shipborne navigational systems and equipment. </w:t>
      </w:r>
      <w:r>
        <w:t xml:space="preserve"> </w:t>
      </w:r>
      <w:r w:rsidRPr="009423F0">
        <w:t>The symbol for AIS AtoN is a diamond with a cross at the position of the AtoN</w:t>
      </w:r>
      <w:r w:rsidR="006D00BF">
        <w:t>, as follows</w:t>
      </w:r>
      <w:r w:rsidRPr="009423F0">
        <w:t>.</w:t>
      </w:r>
    </w:p>
    <w:p w14:paraId="78AC7CB0" w14:textId="77777777" w:rsidR="006D00BF" w:rsidRDefault="006D00BF" w:rsidP="006D00BF">
      <w:pPr>
        <w:pStyle w:val="BodyText"/>
        <w:jc w:val="center"/>
      </w:pPr>
      <w:r>
        <w:object w:dxaOrig="6291" w:dyaOrig="6291" w14:anchorId="69BAF3E2">
          <v:shape id="_x0000_i1025" type="#_x0000_t75" style="width:30.1pt;height:30.1pt" o:ole="">
            <v:imagedata r:id="rId12" o:title=""/>
          </v:shape>
          <o:OLEObject Type="Embed" ProgID="Visio.Drawing.11" ShapeID="_x0000_i1025" DrawAspect="Content" ObjectID="_1270900650" r:id="rId13"/>
        </w:object>
      </w:r>
    </w:p>
    <w:p w14:paraId="0C38762F" w14:textId="77777777" w:rsidR="00472C35" w:rsidRDefault="00472C35">
      <w:pPr>
        <w:pStyle w:val="BodyText"/>
      </w:pPr>
      <w:r w:rsidRPr="009423F0">
        <w:t xml:space="preserve">No distinction is made between real and </w:t>
      </w:r>
      <w:r w:rsidR="00476910">
        <w:t>V</w:t>
      </w:r>
      <w:r w:rsidRPr="009423F0">
        <w:t xml:space="preserve">irtual AtoN.  </w:t>
      </w:r>
      <w:proofErr w:type="gramStart"/>
      <w:r w:rsidRPr="009423F0">
        <w:t>These</w:t>
      </w:r>
      <w:proofErr w:type="gramEnd"/>
      <w:r w:rsidRPr="009423F0">
        <w:t xml:space="preserve"> navigation related symbols are not chart symbols</w:t>
      </w:r>
      <w:r>
        <w:rPr>
          <w:rStyle w:val="FootnoteReference"/>
          <w:rFonts w:cs="Arial"/>
          <w:szCs w:val="22"/>
        </w:rPr>
        <w:footnoteReference w:id="2"/>
      </w:r>
      <w:r w:rsidRPr="009423F0">
        <w:t>.</w:t>
      </w:r>
    </w:p>
    <w:p w14:paraId="6D1AA17E" w14:textId="77777777" w:rsidR="00472C35" w:rsidRDefault="00472C35">
      <w:pPr>
        <w:pStyle w:val="BodyText"/>
      </w:pPr>
      <w:r w:rsidRPr="009423F0">
        <w:t xml:space="preserve">In IEC 62288 (Navigation Displays) and IEC 62388 (Radars) that came into force in 2008, the diamond is specified for AIS AtoN.  For </w:t>
      </w:r>
      <w:r w:rsidR="00476910">
        <w:t>V</w:t>
      </w:r>
      <w:r w:rsidRPr="009423F0">
        <w:t xml:space="preserve">irtual AIS AtoN the diamond has a V inside.  This symbol will be implemented as an overlay on navigation equipment (ECDIS, radar etc) compliant with these specifications.  Currently </w:t>
      </w:r>
      <w:del w:id="128" w:author="lighthouse" w:date="2012-04-25T16:46:00Z">
        <w:r w:rsidRPr="009423F0" w:rsidDel="00DC063D">
          <w:delText xml:space="preserve">(2010) </w:delText>
        </w:r>
      </w:del>
      <w:r w:rsidRPr="009423F0">
        <w:t>the symbols do not indicate the type of AtoN, although display equipment may allow interrogation to obtain such information.</w:t>
      </w:r>
    </w:p>
    <w:p w14:paraId="31B2565C" w14:textId="77777777" w:rsidR="00472C35" w:rsidRDefault="00472C35">
      <w:pPr>
        <w:pStyle w:val="BodyText"/>
      </w:pPr>
      <w:r w:rsidRPr="009423F0">
        <w:t xml:space="preserve">The ECDIS performance standard requires that overlay symbols should be readily distinguishable from chart symbols.  Chart symbols for </w:t>
      </w:r>
      <w:r>
        <w:t>Virtual AtoN</w:t>
      </w:r>
      <w:r w:rsidRPr="009423F0">
        <w:t xml:space="preserve"> are under development by the IHO </w:t>
      </w:r>
      <w:del w:id="129" w:author="lighthouse" w:date="2012-04-25T16:49:00Z">
        <w:r w:rsidRPr="009423F0" w:rsidDel="00DC063D">
          <w:delText xml:space="preserve">(2010) </w:delText>
        </w:r>
      </w:del>
      <w:r w:rsidRPr="009423F0">
        <w:t>based on the existing chart symbology for AtoN.</w:t>
      </w:r>
    </w:p>
    <w:p w14:paraId="21A7DD5E" w14:textId="77777777" w:rsidR="00472C35" w:rsidRPr="003A2A50" w:rsidRDefault="00472C35" w:rsidP="00EC09DC">
      <w:pPr>
        <w:pStyle w:val="BodyText"/>
        <w:rPr>
          <w:lang w:eastAsia="de-DE"/>
        </w:rPr>
      </w:pPr>
      <w:r w:rsidRPr="009423F0">
        <w:rPr>
          <w:rFonts w:cs="Arial"/>
          <w:szCs w:val="22"/>
        </w:rPr>
        <w:t xml:space="preserve">It should be noted that colours for the use of </w:t>
      </w:r>
      <w:r>
        <w:rPr>
          <w:rFonts w:cs="Arial"/>
          <w:szCs w:val="22"/>
        </w:rPr>
        <w:t>Virtual AtoN</w:t>
      </w:r>
      <w:r w:rsidRPr="009423F0">
        <w:rPr>
          <w:rFonts w:cs="Arial"/>
          <w:szCs w:val="22"/>
        </w:rPr>
        <w:t xml:space="preserve"> symbols are not clearly stated for ECDIS overlay and radar display in current specifications.</w:t>
      </w:r>
    </w:p>
    <w:p w14:paraId="3FE41FBD" w14:textId="77777777" w:rsidR="00472C35" w:rsidRPr="003A2A50" w:rsidRDefault="00472C35" w:rsidP="00EC09DC">
      <w:pPr>
        <w:pStyle w:val="Heading3"/>
        <w:rPr>
          <w:lang w:eastAsia="de-DE"/>
        </w:rPr>
      </w:pPr>
      <w:bookmarkStart w:id="130" w:name="_Toc257184210"/>
      <w:r w:rsidRPr="009423F0">
        <w:rPr>
          <w:lang w:eastAsia="de-DE"/>
        </w:rPr>
        <w:t>Point and Area Representation</w:t>
      </w:r>
      <w:bookmarkEnd w:id="130"/>
    </w:p>
    <w:p w14:paraId="2DA25F2B" w14:textId="77777777" w:rsidR="00472C35" w:rsidRPr="003A2A50" w:rsidRDefault="00472C35" w:rsidP="00EC09DC">
      <w:pPr>
        <w:pStyle w:val="BodyText"/>
        <w:rPr>
          <w:lang w:eastAsia="ja-JP"/>
        </w:rPr>
      </w:pPr>
      <w:r w:rsidRPr="009423F0">
        <w:rPr>
          <w:lang w:eastAsia="de-DE"/>
        </w:rPr>
        <w:lastRenderedPageBreak/>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ins w:id="131" w:author="lighthouse" w:date="2012-04-25T16:50:00Z">
        <w:r w:rsidR="00DC063D">
          <w:rPr>
            <w:rFonts w:hint="eastAsia"/>
            <w:lang w:eastAsia="ja-JP"/>
          </w:rPr>
          <w:t xml:space="preserve">  </w:t>
        </w:r>
      </w:ins>
    </w:p>
    <w:p w14:paraId="4929AF5D" w14:textId="77777777" w:rsidR="00472C35" w:rsidRDefault="00472C35">
      <w:pPr>
        <w:pStyle w:val="Heading3"/>
        <w:rPr>
          <w:lang w:eastAsia="de-DE"/>
        </w:rPr>
      </w:pPr>
      <w:bookmarkStart w:id="132" w:name="_Toc257184211"/>
      <w:r w:rsidRPr="009423F0">
        <w:t xml:space="preserve">Expiry and cancellation of </w:t>
      </w:r>
      <w:r>
        <w:t>V</w:t>
      </w:r>
      <w:r w:rsidRPr="009423F0">
        <w:t>irtual AtoN objects</w:t>
      </w:r>
      <w:bookmarkEnd w:id="132"/>
    </w:p>
    <w:p w14:paraId="5F396C35" w14:textId="77777777" w:rsidR="00472C35" w:rsidRDefault="00472C35">
      <w:pPr>
        <w:pStyle w:val="BodyText"/>
        <w:rPr>
          <w:lang w:eastAsia="de-DE"/>
        </w:rPr>
      </w:pPr>
      <w:r w:rsidRPr="009423F0">
        <w:rPr>
          <w:lang w:eastAsia="de-DE"/>
        </w:rPr>
        <w:t xml:space="preserve">Some </w:t>
      </w:r>
      <w:r>
        <w:rPr>
          <w:lang w:eastAsia="de-DE"/>
        </w:rPr>
        <w:t>V</w:t>
      </w:r>
      <w:r w:rsidRPr="009423F0">
        <w:rPr>
          <w:lang w:eastAsia="de-DE"/>
        </w:rPr>
        <w:t>irtual AtoN objects (like the AIS AtoN Message 21) rely on repeated transmission to remain valid – however current display standards</w:t>
      </w:r>
      <w:del w:id="133" w:author="lighthouse" w:date="2012-04-25T16:58:00Z">
        <w:r w:rsidRPr="009423F0" w:rsidDel="00A12046">
          <w:rPr>
            <w:lang w:eastAsia="de-DE"/>
          </w:rPr>
          <w:delText xml:space="preserve"> (2010)</w:delText>
        </w:r>
      </w:del>
      <w:r w:rsidRPr="009423F0">
        <w:rPr>
          <w:lang w:eastAsia="de-DE"/>
        </w:rPr>
        <w:t xml:space="preserve"> are not clear on this issue, and implementation may therefore vary in the short to medium term.  The timeout limit of a repeatedly transmitted </w:t>
      </w:r>
      <w:r w:rsidR="00A775FE">
        <w:rPr>
          <w:lang w:eastAsia="de-DE"/>
        </w:rPr>
        <w:t>V</w:t>
      </w:r>
      <w:r w:rsidR="00A775FE" w:rsidRPr="009423F0">
        <w:rPr>
          <w:lang w:eastAsia="de-DE"/>
        </w:rPr>
        <w:t xml:space="preserve">irtual </w:t>
      </w:r>
      <w:r w:rsidRPr="009423F0">
        <w:rPr>
          <w:lang w:eastAsia="de-DE"/>
        </w:rPr>
        <w:t xml:space="preserve">AtoN must be defined in future standards, in order to ensure that the same information is available to all users at all times.  (The IEC 62388 radar standards defines when AIS class A and B vessel targets are lost – approximately when the nominal repetition rate has been exceeded by a factor of 6.  This general rule is recommended to be implemented for the display of </w:t>
      </w:r>
      <w:r>
        <w:rPr>
          <w:lang w:eastAsia="de-DE"/>
        </w:rPr>
        <w:t>V</w:t>
      </w:r>
      <w:r w:rsidRPr="009423F0">
        <w:rPr>
          <w:lang w:eastAsia="de-DE"/>
        </w:rPr>
        <w:t>irtual AtoN in future display standards.)</w:t>
      </w:r>
    </w:p>
    <w:p w14:paraId="38F91CE6" w14:textId="77777777" w:rsidR="00472C35" w:rsidRPr="003A2A50" w:rsidRDefault="00472C35" w:rsidP="00644DC6">
      <w:pPr>
        <w:pStyle w:val="BodyText"/>
        <w:rPr>
          <w:lang w:eastAsia="de-DE"/>
        </w:rPr>
      </w:pPr>
      <w:r>
        <w:rPr>
          <w:lang w:eastAsia="de-DE"/>
        </w:rPr>
        <w:t>Some V</w:t>
      </w:r>
      <w:r w:rsidRPr="009423F0">
        <w:rPr>
          <w:lang w:eastAsia="de-DE"/>
        </w:rPr>
        <w:t xml:space="preserve">irtual AtoN objects (like the emerging application specific messages) may themselves contain a definition of their own lifetime – time of issue and time of expiration.  These </w:t>
      </w:r>
      <w:r w:rsidR="00CC50AD">
        <w:rPr>
          <w:lang w:eastAsia="de-DE"/>
        </w:rPr>
        <w:t>V</w:t>
      </w:r>
      <w:r w:rsidRPr="009423F0">
        <w:rPr>
          <w:lang w:eastAsia="de-DE"/>
        </w:rPr>
        <w:t xml:space="preserve">irtual AtoN objects – and </w:t>
      </w:r>
      <w:r>
        <w:rPr>
          <w:lang w:eastAsia="de-DE"/>
        </w:rPr>
        <w:t>V</w:t>
      </w:r>
      <w:r w:rsidRPr="009423F0">
        <w:rPr>
          <w:lang w:eastAsia="de-DE"/>
        </w:rPr>
        <w:t>irtual AtoN objects relying on repeated transmissions with repetition, but with a long timeout</w:t>
      </w:r>
      <w:r>
        <w:rPr>
          <w:lang w:eastAsia="de-DE"/>
        </w:rPr>
        <w:t xml:space="preserve"> –</w:t>
      </w:r>
      <w:r w:rsidRPr="009423F0">
        <w:rPr>
          <w:lang w:eastAsia="de-DE"/>
        </w:rPr>
        <w:t xml:space="preserve">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47D66FC2" w14:textId="77777777" w:rsidR="00472C35" w:rsidRDefault="00472C35" w:rsidP="00644DC6">
      <w:pPr>
        <w:pStyle w:val="BodyText"/>
        <w:rPr>
          <w:ins w:id="134" w:author="lighthouse" w:date="2012-04-25T16:35:00Z"/>
          <w:lang w:eastAsia="ja-JP"/>
        </w:rPr>
      </w:pPr>
      <w:r w:rsidRPr="009423F0">
        <w:rPr>
          <w:lang w:eastAsia="de-DE"/>
        </w:rPr>
        <w:t xml:space="preserve">When the lifetime of a </w:t>
      </w:r>
      <w:r>
        <w:rPr>
          <w:lang w:eastAsia="de-DE"/>
        </w:rPr>
        <w:t>V</w:t>
      </w:r>
      <w:r w:rsidRPr="009423F0">
        <w:rPr>
          <w:lang w:eastAsia="de-DE"/>
        </w:rPr>
        <w:t>irtual AtoN object is timed out or cancelled, it should be removed from display systems.  Objects relying on repeated transmissions that have exceeded the nominal reporting rate, but</w:t>
      </w:r>
      <w:r>
        <w:rPr>
          <w:lang w:eastAsia="de-DE"/>
        </w:rPr>
        <w:t xml:space="preserve"> have</w:t>
      </w:r>
      <w:r w:rsidRPr="009423F0">
        <w:rPr>
          <w:lang w:eastAsia="de-DE"/>
        </w:rPr>
        <w:t xml:space="preserve"> not yet reached the timeout should</w:t>
      </w:r>
      <w:r>
        <w:rPr>
          <w:lang w:eastAsia="de-DE"/>
        </w:rPr>
        <w:t>,</w:t>
      </w:r>
      <w:r w:rsidRPr="009423F0">
        <w:rPr>
          <w:lang w:eastAsia="de-DE"/>
        </w:rPr>
        <w:t xml:space="preserve"> when queried for additional information</w:t>
      </w:r>
      <w:r>
        <w:rPr>
          <w:lang w:eastAsia="de-DE"/>
        </w:rPr>
        <w:t>,</w:t>
      </w:r>
      <w:r w:rsidRPr="009423F0">
        <w:rPr>
          <w:lang w:eastAsia="de-DE"/>
        </w:rPr>
        <w:t xml:space="preserve"> clearly indicate that the information may not be up to date.</w:t>
      </w:r>
    </w:p>
    <w:p w14:paraId="088A34E7" w14:textId="77777777" w:rsidR="00DD7E87" w:rsidRDefault="00DD7E87" w:rsidP="00644DC6">
      <w:pPr>
        <w:pStyle w:val="BodyText"/>
        <w:rPr>
          <w:lang w:eastAsia="ja-JP"/>
        </w:rPr>
      </w:pPr>
    </w:p>
    <w:p w14:paraId="391C4A13" w14:textId="77777777" w:rsidR="00472C35" w:rsidRPr="003A2A50" w:rsidRDefault="00472C35" w:rsidP="00EC09DC">
      <w:pPr>
        <w:pStyle w:val="Heading1"/>
        <w:numPr>
          <w:ilvl w:val="0"/>
          <w:numId w:val="9"/>
        </w:numPr>
      </w:pPr>
      <w:bookmarkStart w:id="135" w:name="_Toc257184212"/>
      <w:r w:rsidRPr="009423F0">
        <w:t>Notification</w:t>
      </w:r>
      <w:bookmarkEnd w:id="135"/>
    </w:p>
    <w:p w14:paraId="0D5291AC" w14:textId="77777777" w:rsidR="00472C35" w:rsidRPr="003A2A50" w:rsidRDefault="00472C35">
      <w:pPr>
        <w:pStyle w:val="BodyText"/>
        <w:rPr>
          <w:lang w:eastAsia="de-DE"/>
        </w:rPr>
      </w:pPr>
      <w:r w:rsidRPr="009423F0">
        <w:rPr>
          <w:lang w:eastAsia="de-DE"/>
        </w:rPr>
        <w:t xml:space="preserve">Having elected to deploy </w:t>
      </w:r>
      <w:r>
        <w:rPr>
          <w:lang w:eastAsia="de-DE"/>
        </w:rPr>
        <w:t>V</w:t>
      </w:r>
      <w:r w:rsidRPr="009423F0">
        <w:rPr>
          <w:lang w:eastAsia="de-DE"/>
        </w:rPr>
        <w:t xml:space="preserve">irtual </w:t>
      </w:r>
      <w:r>
        <w:rPr>
          <w:lang w:eastAsia="de-DE"/>
        </w:rPr>
        <w:t>AtoN</w:t>
      </w:r>
      <w:r w:rsidRPr="009423F0">
        <w:rPr>
          <w:lang w:eastAsia="de-DE"/>
        </w:rPr>
        <w:t>, administrations should arrange for detailed information related to such aids to be made available to all concerned.</w:t>
      </w:r>
    </w:p>
    <w:p w14:paraId="33AB3400" w14:textId="77777777" w:rsidR="00472C35" w:rsidRPr="003A2A50" w:rsidRDefault="00472C35">
      <w:pPr>
        <w:pStyle w:val="BodyText"/>
        <w:rPr>
          <w:lang w:eastAsia="ja-JP"/>
        </w:rPr>
      </w:pPr>
      <w:r w:rsidRPr="009423F0">
        <w:rPr>
          <w:lang w:eastAsia="de-DE"/>
        </w:rP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w:t>
      </w:r>
      <w:r>
        <w:rPr>
          <w:lang w:eastAsia="de-DE"/>
        </w:rPr>
        <w:t>/MF</w:t>
      </w:r>
      <w:r w:rsidRPr="009423F0">
        <w:rPr>
          <w:lang w:eastAsia="de-DE"/>
        </w:rPr>
        <w:t xml:space="preserve"> radio.  The administration </w:t>
      </w:r>
      <w:r>
        <w:rPr>
          <w:lang w:eastAsia="de-DE"/>
        </w:rPr>
        <w:t>should</w:t>
      </w:r>
      <w:r w:rsidRPr="009423F0">
        <w:rPr>
          <w:lang w:eastAsia="de-DE"/>
        </w:rPr>
        <w:t xml:space="preserve"> send specific notification to their hydrographic offices for inclusion in notices to mariners</w:t>
      </w:r>
      <w:ins w:id="136" w:author="lighthouse" w:date="2012-04-25T16:36:00Z">
        <w:r w:rsidR="00DD7E87">
          <w:rPr>
            <w:rFonts w:hint="eastAsia"/>
            <w:lang w:eastAsia="ja-JP"/>
          </w:rPr>
          <w:t xml:space="preserve"> and </w:t>
        </w:r>
      </w:ins>
      <w:ins w:id="137" w:author="lighthouse" w:date="2012-04-26T16:36:00Z">
        <w:r w:rsidR="001A41A8">
          <w:rPr>
            <w:rFonts w:hint="eastAsia"/>
            <w:lang w:eastAsia="ja-JP"/>
          </w:rPr>
          <w:t xml:space="preserve">should </w:t>
        </w:r>
      </w:ins>
      <w:ins w:id="138" w:author="lighthouse" w:date="2012-04-25T16:36:00Z">
        <w:r w:rsidR="00DD7E87">
          <w:rPr>
            <w:rFonts w:hint="eastAsia"/>
            <w:lang w:eastAsia="ja-JP"/>
          </w:rPr>
          <w:t>correct</w:t>
        </w:r>
      </w:ins>
      <w:ins w:id="139" w:author="lighthouse" w:date="2012-04-26T16:37:00Z">
        <w:r w:rsidR="001A41A8">
          <w:rPr>
            <w:rFonts w:hint="eastAsia"/>
            <w:lang w:eastAsia="ja-JP"/>
          </w:rPr>
          <w:t xml:space="preserve"> </w:t>
        </w:r>
      </w:ins>
      <w:ins w:id="140" w:author="lighthouse" w:date="2012-04-26T16:36:00Z">
        <w:r w:rsidR="001A41A8">
          <w:rPr>
            <w:rFonts w:hint="eastAsia"/>
            <w:lang w:eastAsia="ja-JP"/>
          </w:rPr>
          <w:t>and</w:t>
        </w:r>
      </w:ins>
      <w:ins w:id="141" w:author="lighthouse" w:date="2012-04-25T16:36:00Z">
        <w:r w:rsidR="00DD7E87">
          <w:rPr>
            <w:rFonts w:hint="eastAsia"/>
            <w:lang w:eastAsia="ja-JP"/>
          </w:rPr>
          <w:t xml:space="preserve"> updat</w:t>
        </w:r>
      </w:ins>
      <w:ins w:id="142" w:author="lighthouse" w:date="2012-04-25T16:37:00Z">
        <w:r w:rsidR="00DD7E87">
          <w:rPr>
            <w:rFonts w:hint="eastAsia"/>
            <w:lang w:eastAsia="ja-JP"/>
          </w:rPr>
          <w:t>e relevant paper chart</w:t>
        </w:r>
      </w:ins>
      <w:ins w:id="143" w:author="lighthouse" w:date="2012-04-25T16:38:00Z">
        <w:r w:rsidR="00DD7E87">
          <w:rPr>
            <w:rFonts w:hint="eastAsia"/>
            <w:lang w:eastAsia="ja-JP"/>
          </w:rPr>
          <w:t>s,</w:t>
        </w:r>
      </w:ins>
      <w:ins w:id="144" w:author="lighthouse" w:date="2012-04-25T16:37:00Z">
        <w:r w:rsidR="00DD7E87">
          <w:rPr>
            <w:rFonts w:hint="eastAsia"/>
            <w:lang w:eastAsia="ja-JP"/>
          </w:rPr>
          <w:t xml:space="preserve"> </w:t>
        </w:r>
        <w:r w:rsidR="00DD7E87">
          <w:rPr>
            <w:lang w:eastAsia="ja-JP"/>
          </w:rPr>
          <w:t>electronic</w:t>
        </w:r>
        <w:r w:rsidR="00DD7E87">
          <w:rPr>
            <w:rFonts w:hint="eastAsia"/>
            <w:lang w:eastAsia="ja-JP"/>
          </w:rPr>
          <w:t xml:space="preserve"> charts</w:t>
        </w:r>
      </w:ins>
      <w:ins w:id="145" w:author="lighthouse" w:date="2012-04-25T16:36:00Z">
        <w:r w:rsidR="00DD7E87">
          <w:rPr>
            <w:rFonts w:hint="eastAsia"/>
            <w:lang w:eastAsia="ja-JP"/>
          </w:rPr>
          <w:t xml:space="preserve"> </w:t>
        </w:r>
      </w:ins>
      <w:ins w:id="146" w:author="lighthouse" w:date="2012-04-25T16:38:00Z">
        <w:r w:rsidR="00DD7E87">
          <w:rPr>
            <w:rFonts w:hint="eastAsia"/>
            <w:lang w:eastAsia="ja-JP"/>
          </w:rPr>
          <w:t>and nautical publications</w:t>
        </w:r>
      </w:ins>
      <w:r w:rsidRPr="009423F0">
        <w:rPr>
          <w:lang w:eastAsia="de-DE"/>
        </w:rPr>
        <w:t>.</w:t>
      </w:r>
      <w:ins w:id="147" w:author="lighthouse" w:date="2012-04-25T16:36:00Z">
        <w:r w:rsidR="00DD7E87">
          <w:rPr>
            <w:rFonts w:hint="eastAsia"/>
            <w:lang w:eastAsia="ja-JP"/>
          </w:rPr>
          <w:t xml:space="preserve">  </w:t>
        </w:r>
      </w:ins>
    </w:p>
    <w:p w14:paraId="49F6A689" w14:textId="77777777" w:rsidR="00472C35" w:rsidRPr="003A2A50" w:rsidRDefault="00472C35">
      <w:pPr>
        <w:pStyle w:val="BodyText"/>
        <w:rPr>
          <w:lang w:eastAsia="de-DE"/>
        </w:rPr>
      </w:pPr>
      <w:r w:rsidRPr="009423F0">
        <w:rPr>
          <w:lang w:eastAsia="de-DE"/>
        </w:rPr>
        <w:t>As with other aids to navigation, mariners have an obligation to report malfunctioning virtual aids to navigation to the competent authority.</w:t>
      </w:r>
    </w:p>
    <w:p w14:paraId="165FBB00" w14:textId="77777777" w:rsidR="00472C35" w:rsidRDefault="00472C35">
      <w:pPr>
        <w:pStyle w:val="Heading1"/>
        <w:numPr>
          <w:ilvl w:val="0"/>
          <w:numId w:val="9"/>
        </w:numPr>
      </w:pPr>
      <w:bookmarkStart w:id="148" w:name="_Toc257184213"/>
      <w:r w:rsidRPr="009423F0">
        <w:t>risks and limitations</w:t>
      </w:r>
      <w:bookmarkEnd w:id="148"/>
    </w:p>
    <w:p w14:paraId="7195B1AF" w14:textId="77777777" w:rsidR="00472C35" w:rsidRPr="003A2A50" w:rsidRDefault="00472C35" w:rsidP="00D50128">
      <w:r w:rsidRPr="009423F0">
        <w:t xml:space="preserve">The </w:t>
      </w:r>
      <w:r w:rsidR="00A775FE">
        <w:t>V</w:t>
      </w:r>
      <w:r w:rsidRPr="009423F0">
        <w:t xml:space="preserve">irtual AtoN </w:t>
      </w:r>
      <w:del w:id="149" w:author="lighthouse" w:date="2012-04-25T17:04:00Z">
        <w:r w:rsidRPr="009423F0" w:rsidDel="00A12046">
          <w:delText>will</w:delText>
        </w:r>
      </w:del>
      <w:proofErr w:type="gramStart"/>
      <w:ins w:id="150" w:author="lighthouse" w:date="2012-04-25T17:04:00Z">
        <w:r w:rsidR="00A12046">
          <w:rPr>
            <w:rFonts w:hint="eastAsia"/>
            <w:lang w:eastAsia="ja-JP"/>
          </w:rPr>
          <w:t>are</w:t>
        </w:r>
      </w:ins>
      <w:proofErr w:type="gramEnd"/>
      <w:r w:rsidRPr="009423F0">
        <w:t xml:space="preserve"> not </w:t>
      </w:r>
      <w:del w:id="151" w:author="lighthouse" w:date="2012-04-25T17:04:00Z">
        <w:r w:rsidRPr="009423F0" w:rsidDel="00A12046">
          <w:delText xml:space="preserve">be </w:delText>
        </w:r>
      </w:del>
      <w:r w:rsidRPr="009423F0">
        <w:t>visible on the displays of many ships and</w:t>
      </w:r>
      <w:r>
        <w:t>,</w:t>
      </w:r>
      <w:r w:rsidRPr="009423F0">
        <w:t xml:space="preserve"> if visible</w:t>
      </w:r>
      <w:r>
        <w:t>,</w:t>
      </w:r>
      <w:r w:rsidRPr="009423F0">
        <w:t xml:space="preserve"> the symbols may differ from one display to another.  The consequences </w:t>
      </w:r>
      <w:r>
        <w:t>may</w:t>
      </w:r>
      <w:r w:rsidRPr="009423F0">
        <w:t xml:space="preserve"> be confusion</w:t>
      </w:r>
      <w:r>
        <w:t>,</w:t>
      </w:r>
      <w:r w:rsidRPr="009423F0">
        <w:t xml:space="preserve"> lack of information for the user</w:t>
      </w:r>
      <w:r>
        <w:t xml:space="preserve"> and the</w:t>
      </w:r>
      <w:r w:rsidRPr="009423F0">
        <w:t xml:space="preserve"> undermining confidence in ECDIS, the chart and other systems. </w:t>
      </w:r>
      <w:r>
        <w:t xml:space="preserve"> </w:t>
      </w:r>
      <w:r w:rsidRPr="009423F0">
        <w:t xml:space="preserve">It is likely to take at least a decade to harmonise the provision of </w:t>
      </w:r>
      <w:r w:rsidR="00A775FE">
        <w:t>V</w:t>
      </w:r>
      <w:r w:rsidRPr="009423F0">
        <w:t xml:space="preserve">irtual AtoN as a result of the </w:t>
      </w:r>
      <w:r w:rsidR="0019773A">
        <w:t>’</w:t>
      </w:r>
      <w:r w:rsidRPr="009423F0">
        <w:t>grand-fathering</w:t>
      </w:r>
      <w:r w:rsidR="0019773A">
        <w:t>‘</w:t>
      </w:r>
      <w:r w:rsidR="0019773A" w:rsidRPr="009423F0">
        <w:t xml:space="preserve"> </w:t>
      </w:r>
      <w:r w:rsidRPr="009423F0">
        <w:t>clauses in the carriage requirement program for ECDIS and the likely schedule for the adoption of IBS &amp; e-Navigation.</w:t>
      </w:r>
    </w:p>
    <w:p w14:paraId="16CE79BE" w14:textId="77777777" w:rsidR="00472C35" w:rsidRPr="003A2A50" w:rsidRDefault="00472C35" w:rsidP="00D50128">
      <w:r w:rsidRPr="009423F0">
        <w:t xml:space="preserve">Radar will only display </w:t>
      </w:r>
      <w:r>
        <w:t>V</w:t>
      </w:r>
      <w:r w:rsidRPr="009423F0">
        <w:t>irtual AtoN as an overlay of a diamond with a V inside if they are compliant with IEC 62388.  This test specification came into force in 2008</w:t>
      </w:r>
      <w:r>
        <w:t>.  At the current rate of 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14:paraId="0A21288C" w14:textId="77777777" w:rsidR="00472C35" w:rsidRPr="003A2A50" w:rsidRDefault="00472C35" w:rsidP="00D50128">
      <w:r w:rsidRPr="009423F0">
        <w:lastRenderedPageBreak/>
        <w:t xml:space="preserve">Navigational displays compliant with IEC 62288, which came into force in 2008 will show </w:t>
      </w:r>
      <w:r>
        <w:t>V</w:t>
      </w:r>
      <w:r w:rsidRPr="009423F0">
        <w:t>irtual AtoN as an overlay of a diamond with a V inside.</w:t>
      </w:r>
    </w:p>
    <w:p w14:paraId="351D3104" w14:textId="77777777" w:rsidR="00472C35" w:rsidRDefault="00472C35" w:rsidP="00D50128">
      <w:r w:rsidRPr="009423F0">
        <w:t>ECDIS equipment fitted</w:t>
      </w:r>
      <w:r>
        <w:t xml:space="preserve"> prior to 2009</w:t>
      </w:r>
      <w:r w:rsidRPr="009423F0">
        <w:t xml:space="preserve"> will not show </w:t>
      </w:r>
      <w:r>
        <w:t>V</w:t>
      </w:r>
      <w:r w:rsidRPr="009423F0">
        <w:t xml:space="preserve">irtual AtoN until the equipment is upgraded or replaced, which is unlikely under the current “grand-fathering” arrangements.  There is currently no provision for </w:t>
      </w:r>
      <w:r>
        <w:t>V</w:t>
      </w:r>
      <w:r w:rsidRPr="009423F0">
        <w:t xml:space="preserve">irtual AtoN in S-57, or a symbol in S-52, but this </w:t>
      </w:r>
      <w:r w:rsidR="00C565DA">
        <w:t xml:space="preserve">is </w:t>
      </w:r>
      <w:r w:rsidR="0019773A">
        <w:t>capable of</w:t>
      </w:r>
      <w:r w:rsidRPr="009423F0">
        <w:t xml:space="preserve"> </w:t>
      </w:r>
      <w:r w:rsidR="0019773A" w:rsidRPr="009423F0">
        <w:t>implement</w:t>
      </w:r>
      <w:r w:rsidR="0019773A">
        <w:t>ation</w:t>
      </w:r>
      <w:r w:rsidRPr="009423F0">
        <w:t xml:space="preserve">.  However, even when </w:t>
      </w:r>
      <w:r>
        <w:t>V</w:t>
      </w:r>
      <w:r w:rsidRPr="009423F0">
        <w:t xml:space="preserve">irtual AtoN are reflected in S-57 and S-52, existing ECDIS will only show an orange “?” upon encountering a </w:t>
      </w:r>
      <w:r>
        <w:t>V</w:t>
      </w:r>
      <w:r w:rsidRPr="009423F0">
        <w:t>irtual AtoN object in the ENC database.  The orange “?” can be interrogated for further detail.</w:t>
      </w:r>
    </w:p>
    <w:p w14:paraId="3BEE3C19" w14:textId="77777777" w:rsidR="00472C35" w:rsidRPr="003A2A50" w:rsidRDefault="00472C35" w:rsidP="00D50128">
      <w:r>
        <w:t>T</w:t>
      </w:r>
      <w:r w:rsidRPr="009423F0">
        <w:t xml:space="preserve">he </w:t>
      </w:r>
      <w:ins w:id="152" w:author="lighthouse" w:date="2012-04-25T17:07:00Z">
        <w:r w:rsidR="007802DA">
          <w:rPr>
            <w:rFonts w:hint="eastAsia"/>
            <w:lang w:eastAsia="ja-JP"/>
          </w:rPr>
          <w:t>Minimum Keyboard Display (</w:t>
        </w:r>
      </w:ins>
      <w:r w:rsidRPr="009423F0">
        <w:t>MKD</w:t>
      </w:r>
      <w:ins w:id="153" w:author="lighthouse" w:date="2012-04-25T17:07:00Z">
        <w:r w:rsidR="007802DA">
          <w:rPr>
            <w:rFonts w:hint="eastAsia"/>
            <w:lang w:eastAsia="ja-JP"/>
          </w:rPr>
          <w:t>)</w:t>
        </w:r>
      </w:ins>
      <w:r w:rsidRPr="009423F0">
        <w:t xml:space="preserve"> should display AIS AtoN, including the virtual flag, but it is known that some MKDs do not meet this requirement.</w:t>
      </w:r>
    </w:p>
    <w:p w14:paraId="3D845629" w14:textId="77777777" w:rsidR="00472C35" w:rsidRPr="003A2A50" w:rsidRDefault="00472C35">
      <w:pPr>
        <w:pStyle w:val="Heading2"/>
        <w:numPr>
          <w:ilvl w:val="1"/>
          <w:numId w:val="9"/>
        </w:numPr>
      </w:pPr>
      <w:bookmarkStart w:id="154" w:name="_Toc257184214"/>
      <w:r>
        <w:t xml:space="preserve">Risk </w:t>
      </w:r>
      <w:r w:rsidRPr="009423F0">
        <w:t>Mitigation</w:t>
      </w:r>
      <w:bookmarkEnd w:id="154"/>
    </w:p>
    <w:p w14:paraId="18EA3CE3" w14:textId="77777777" w:rsidR="00472C35" w:rsidRPr="00695BB2" w:rsidRDefault="00472C35">
      <w:pPr>
        <w:pStyle w:val="Table"/>
        <w:numPr>
          <w:numberingChange w:id="155" w:author="jac" w:date="2010-03-15T09:21:00Z" w:original="Table %1:1:0:"/>
        </w:numPr>
      </w:pPr>
      <w:bookmarkStart w:id="156" w:name="_Toc257184227"/>
      <w:r w:rsidRPr="009416EA">
        <w:t xml:space="preserve">Potential </w:t>
      </w:r>
      <w:r>
        <w:t xml:space="preserve">risk </w:t>
      </w:r>
      <w:r w:rsidRPr="009416EA">
        <w:t>mitigation</w:t>
      </w:r>
      <w:r>
        <w:t xml:space="preserve"> measures</w:t>
      </w:r>
      <w:bookmarkEnd w:id="156"/>
    </w:p>
    <w:tbl>
      <w:tblPr>
        <w:tblW w:w="0" w:type="auto"/>
        <w:tblLook w:val="01E0" w:firstRow="1" w:lastRow="1" w:firstColumn="1" w:lastColumn="1" w:noHBand="0" w:noVBand="0"/>
      </w:tblPr>
      <w:tblGrid>
        <w:gridCol w:w="4785"/>
        <w:gridCol w:w="4785"/>
      </w:tblGrid>
      <w:tr w:rsidR="00472C35" w:rsidRPr="00AF730A" w14:paraId="37BFEBC1" w14:textId="77777777" w:rsidTr="00D87643">
        <w:trPr>
          <w:cantSplit/>
          <w:tblHeader/>
        </w:trPr>
        <w:tc>
          <w:tcPr>
            <w:tcW w:w="4785" w:type="dxa"/>
            <w:tcBorders>
              <w:top w:val="single" w:sz="4" w:space="0" w:color="auto"/>
              <w:left w:val="single" w:sz="4" w:space="0" w:color="auto"/>
              <w:bottom w:val="single" w:sz="4" w:space="0" w:color="auto"/>
              <w:right w:val="single" w:sz="4" w:space="0" w:color="auto"/>
            </w:tcBorders>
          </w:tcPr>
          <w:p w14:paraId="6D2E89B5" w14:textId="77777777" w:rsidR="00472C35" w:rsidRPr="00AF730A" w:rsidRDefault="00472C35">
            <w:pPr>
              <w:rPr>
                <w:rFonts w:eastAsiaTheme="minorEastAsia" w:cs="Arial"/>
              </w:rPr>
            </w:pPr>
            <w:r w:rsidRPr="00AF730A">
              <w:rPr>
                <w:rFonts w:eastAsiaTheme="minorEastAsia" w:cs="Arial"/>
              </w:rPr>
              <w:t>Risk</w:t>
            </w:r>
          </w:p>
        </w:tc>
        <w:tc>
          <w:tcPr>
            <w:tcW w:w="4785" w:type="dxa"/>
            <w:tcBorders>
              <w:top w:val="single" w:sz="4" w:space="0" w:color="auto"/>
              <w:left w:val="single" w:sz="4" w:space="0" w:color="auto"/>
              <w:bottom w:val="single" w:sz="4" w:space="0" w:color="auto"/>
              <w:right w:val="single" w:sz="4" w:space="0" w:color="auto"/>
            </w:tcBorders>
          </w:tcPr>
          <w:p w14:paraId="2D65DC44" w14:textId="77777777" w:rsidR="00472C35" w:rsidRPr="00AF730A" w:rsidRDefault="00472C35">
            <w:pPr>
              <w:rPr>
                <w:rFonts w:eastAsiaTheme="minorEastAsia" w:cs="Arial"/>
              </w:rPr>
            </w:pPr>
            <w:r w:rsidRPr="00AF730A">
              <w:rPr>
                <w:rFonts w:eastAsiaTheme="minorEastAsia" w:cs="Arial"/>
              </w:rPr>
              <w:t>Potential Mitigation</w:t>
            </w:r>
          </w:p>
        </w:tc>
      </w:tr>
      <w:tr w:rsidR="00472C35" w:rsidRPr="00AF730A" w14:paraId="1715A52A"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Borders>
              <w:top w:val="single" w:sz="4" w:space="0" w:color="auto"/>
            </w:tcBorders>
          </w:tcPr>
          <w:p w14:paraId="58C416CA" w14:textId="77777777" w:rsidR="00472C35" w:rsidRPr="00AF730A" w:rsidRDefault="00472C35">
            <w:pPr>
              <w:rPr>
                <w:rFonts w:eastAsiaTheme="minorEastAsia" w:cs="Arial"/>
              </w:rPr>
            </w:pPr>
            <w:r w:rsidRPr="00AF730A">
              <w:rPr>
                <w:rFonts w:eastAsiaTheme="minorEastAsia" w:cs="Arial"/>
              </w:rPr>
              <w:t>Not all mariners will receive or be able to display Virtual AtoN</w:t>
            </w:r>
          </w:p>
        </w:tc>
        <w:tc>
          <w:tcPr>
            <w:tcW w:w="4785" w:type="dxa"/>
            <w:tcBorders>
              <w:top w:val="single" w:sz="4" w:space="0" w:color="auto"/>
            </w:tcBorders>
          </w:tcPr>
          <w:p w14:paraId="75AB2EC1" w14:textId="77777777" w:rsidR="00472C35" w:rsidRPr="00AF730A" w:rsidRDefault="00472C35">
            <w:pPr>
              <w:rPr>
                <w:rFonts w:eastAsiaTheme="minorEastAsia" w:cs="Arial"/>
              </w:rPr>
            </w:pPr>
            <w:r w:rsidRPr="00AF730A">
              <w:rPr>
                <w:rFonts w:eastAsiaTheme="minorEastAsia" w:cs="Arial"/>
              </w:rPr>
              <w:t>MSI should be maintained as primary system, Virtual AtoN supplements MSI</w:t>
            </w:r>
          </w:p>
          <w:p w14:paraId="432D871E" w14:textId="77777777" w:rsidR="00472C35" w:rsidRPr="00AF730A" w:rsidRDefault="00472C35">
            <w:pPr>
              <w:rPr>
                <w:rFonts w:eastAsiaTheme="minorEastAsia" w:cs="Arial"/>
              </w:rPr>
            </w:pPr>
            <w:r w:rsidRPr="00AF730A">
              <w:rPr>
                <w:rFonts w:eastAsiaTheme="minorEastAsia" w:cs="Arial"/>
              </w:rPr>
              <w:t>Encourage integration with navigation displays, where fitted</w:t>
            </w:r>
          </w:p>
          <w:p w14:paraId="44A55E0B" w14:textId="77777777" w:rsidR="00472C35" w:rsidRPr="00AF730A" w:rsidRDefault="00472C35">
            <w:pPr>
              <w:rPr>
                <w:rFonts w:eastAsiaTheme="minorEastAsia" w:cs="Arial"/>
              </w:rPr>
            </w:pPr>
            <w:r w:rsidRPr="00AF730A">
              <w:rPr>
                <w:rFonts w:eastAsiaTheme="minorEastAsia" w:cs="Arial"/>
              </w:rPr>
              <w:t>Development of e-Navigation and S Mode</w:t>
            </w:r>
          </w:p>
        </w:tc>
      </w:tr>
      <w:tr w:rsidR="00472C35" w:rsidRPr="00AF730A" w14:paraId="7DA30DDA"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346DF594" w14:textId="77777777" w:rsidR="00472C35" w:rsidRPr="00AF730A" w:rsidRDefault="00472C35">
            <w:pPr>
              <w:rPr>
                <w:rFonts w:eastAsiaTheme="minorEastAsia" w:cs="Arial"/>
              </w:rPr>
            </w:pPr>
            <w:r w:rsidRPr="00AF730A">
              <w:rPr>
                <w:rFonts w:eastAsiaTheme="minorEastAsia" w:cs="Arial"/>
              </w:rPr>
              <w:t>Information overload</w:t>
            </w:r>
          </w:p>
        </w:tc>
        <w:tc>
          <w:tcPr>
            <w:tcW w:w="4785" w:type="dxa"/>
          </w:tcPr>
          <w:p w14:paraId="797306E1" w14:textId="77777777" w:rsidR="00472C35" w:rsidRPr="00AF730A" w:rsidRDefault="00472C35">
            <w:pPr>
              <w:rPr>
                <w:rFonts w:eastAsiaTheme="minorEastAsia" w:cs="Arial"/>
              </w:rPr>
            </w:pPr>
            <w:r w:rsidRPr="00AF730A">
              <w:rPr>
                <w:rFonts w:eastAsiaTheme="minorEastAsia" w:cs="Arial"/>
              </w:rPr>
              <w:t>Use of lines and areas versus points</w:t>
            </w:r>
          </w:p>
          <w:p w14:paraId="4CDBD6F4" w14:textId="77777777" w:rsidR="00472C35" w:rsidRPr="00AF730A" w:rsidRDefault="00472C35">
            <w:pPr>
              <w:rPr>
                <w:rFonts w:eastAsiaTheme="minorEastAsia" w:cs="Arial"/>
              </w:rPr>
            </w:pPr>
            <w:r w:rsidRPr="00AF730A">
              <w:rPr>
                <w:rFonts w:eastAsiaTheme="minorEastAsia" w:cs="Arial"/>
              </w:rPr>
              <w:t>Only competent authorities may approve issue</w:t>
            </w:r>
          </w:p>
          <w:p w14:paraId="28D23A2A" w14:textId="77777777" w:rsidR="00472C35" w:rsidRPr="00AF730A" w:rsidRDefault="00472C35">
            <w:pPr>
              <w:rPr>
                <w:rFonts w:eastAsiaTheme="minorEastAsia" w:cs="Arial"/>
              </w:rPr>
            </w:pPr>
            <w:r w:rsidRPr="00AF730A">
              <w:rPr>
                <w:rFonts w:eastAsiaTheme="minorEastAsia" w:cs="Arial"/>
              </w:rPr>
              <w:t>Area specific display</w:t>
            </w:r>
          </w:p>
          <w:p w14:paraId="240E29D6" w14:textId="77777777" w:rsidR="00472C35" w:rsidRPr="00AF730A" w:rsidRDefault="00472C35">
            <w:pPr>
              <w:rPr>
                <w:rFonts w:eastAsiaTheme="minorEastAsia" w:cs="Arial"/>
              </w:rPr>
            </w:pPr>
            <w:r w:rsidRPr="00AF730A">
              <w:rPr>
                <w:rFonts w:eastAsiaTheme="minorEastAsia" w:cs="Arial"/>
              </w:rPr>
              <w:t>Development of e-Navigation</w:t>
            </w:r>
          </w:p>
          <w:p w14:paraId="4E67C2A5" w14:textId="77777777" w:rsidR="00472C35" w:rsidRPr="00AF730A" w:rsidRDefault="00472C35">
            <w:pPr>
              <w:rPr>
                <w:rFonts w:eastAsiaTheme="minorEastAsia" w:cs="Arial"/>
              </w:rPr>
            </w:pPr>
            <w:r w:rsidRPr="00AF730A">
              <w:rPr>
                <w:rFonts w:eastAsiaTheme="minorEastAsia" w:cs="Arial"/>
              </w:rPr>
              <w:t>Limited use of Virtual AtoN in any area</w:t>
            </w:r>
          </w:p>
        </w:tc>
      </w:tr>
      <w:tr w:rsidR="00472C35" w:rsidRPr="00AF730A" w14:paraId="4B5A741B"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73576332" w14:textId="77777777" w:rsidR="00472C35" w:rsidRPr="00AF730A" w:rsidRDefault="00472C35">
            <w:pPr>
              <w:rPr>
                <w:rFonts w:eastAsiaTheme="minorEastAsia" w:cs="Arial"/>
              </w:rPr>
            </w:pPr>
            <w:r w:rsidRPr="00AF730A">
              <w:rPr>
                <w:rFonts w:eastAsiaTheme="minorEastAsia" w:cs="Arial"/>
              </w:rPr>
              <w:t>Lack of user awareness or understanding</w:t>
            </w:r>
          </w:p>
        </w:tc>
        <w:tc>
          <w:tcPr>
            <w:tcW w:w="4785" w:type="dxa"/>
          </w:tcPr>
          <w:p w14:paraId="7A8570DE" w14:textId="77777777" w:rsidR="00472C35" w:rsidRPr="00AF730A" w:rsidRDefault="00472C35">
            <w:pPr>
              <w:rPr>
                <w:rFonts w:eastAsiaTheme="minorEastAsia" w:cs="Arial"/>
              </w:rPr>
            </w:pPr>
            <w:r w:rsidRPr="00AF730A">
              <w:rPr>
                <w:rFonts w:eastAsiaTheme="minorEastAsia" w:cs="Arial"/>
              </w:rPr>
              <w:t>Training</w:t>
            </w:r>
          </w:p>
          <w:p w14:paraId="6C47F0A7" w14:textId="77777777" w:rsidR="00472C35" w:rsidRPr="00AF730A" w:rsidRDefault="00472C35">
            <w:pPr>
              <w:rPr>
                <w:rFonts w:eastAsiaTheme="minorEastAsia" w:cs="Arial"/>
              </w:rPr>
            </w:pPr>
            <w:r w:rsidRPr="00AF730A">
              <w:rPr>
                <w:rFonts w:eastAsiaTheme="minorEastAsia" w:cs="Arial"/>
              </w:rPr>
              <w:t>Clear promulgation of information</w:t>
            </w:r>
          </w:p>
          <w:p w14:paraId="1EE82830" w14:textId="77777777" w:rsidR="00472C35" w:rsidRPr="00AF730A" w:rsidRDefault="00472C35">
            <w:pPr>
              <w:rPr>
                <w:rFonts w:eastAsiaTheme="minorEastAsia" w:cs="Arial"/>
              </w:rPr>
            </w:pPr>
            <w:r w:rsidRPr="00AF730A">
              <w:rPr>
                <w:rFonts w:eastAsiaTheme="minorEastAsia" w:cs="Arial"/>
              </w:rPr>
              <w:t>Develop educational material</w:t>
            </w:r>
          </w:p>
        </w:tc>
      </w:tr>
      <w:tr w:rsidR="00472C35" w:rsidRPr="00AF730A" w14:paraId="6D843FA2"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68251243" w14:textId="77777777" w:rsidR="00472C35" w:rsidRPr="00AF730A" w:rsidRDefault="00472C35">
            <w:pPr>
              <w:rPr>
                <w:rFonts w:eastAsiaTheme="minorEastAsia" w:cs="Arial"/>
              </w:rPr>
            </w:pPr>
            <w:r w:rsidRPr="00AF730A">
              <w:rPr>
                <w:rFonts w:eastAsiaTheme="minorEastAsia" w:cs="Arial"/>
              </w:rPr>
              <w:t xml:space="preserve">Confusion from varying symbology </w:t>
            </w:r>
          </w:p>
        </w:tc>
        <w:tc>
          <w:tcPr>
            <w:tcW w:w="4785" w:type="dxa"/>
          </w:tcPr>
          <w:p w14:paraId="713A881A" w14:textId="77777777" w:rsidR="00472C35" w:rsidRPr="00AF730A" w:rsidRDefault="00472C35">
            <w:pPr>
              <w:rPr>
                <w:rFonts w:eastAsiaTheme="minorEastAsia" w:cs="Arial"/>
              </w:rPr>
            </w:pPr>
            <w:r w:rsidRPr="00AF730A">
              <w:rPr>
                <w:rFonts w:eastAsiaTheme="minorEastAsia" w:cs="Arial"/>
              </w:rPr>
              <w:t>Standardisation of symbology by IMO, IHO, IALA, IEC.</w:t>
            </w:r>
          </w:p>
        </w:tc>
      </w:tr>
      <w:tr w:rsidR="00472C35" w:rsidRPr="00AF730A" w14:paraId="731E951B"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058A232A" w14:textId="77777777" w:rsidR="00472C35" w:rsidRPr="00AF730A" w:rsidRDefault="00472C35">
            <w:pPr>
              <w:rPr>
                <w:rFonts w:eastAsiaTheme="minorEastAsia" w:cs="Arial"/>
              </w:rPr>
            </w:pPr>
            <w:r w:rsidRPr="00AF730A">
              <w:rPr>
                <w:rFonts w:eastAsiaTheme="minorEastAsia" w:cs="Arial"/>
              </w:rPr>
              <w:t>Equipment may be set up not to show data</w:t>
            </w:r>
          </w:p>
        </w:tc>
        <w:tc>
          <w:tcPr>
            <w:tcW w:w="4785" w:type="dxa"/>
          </w:tcPr>
          <w:p w14:paraId="1F73B8BC" w14:textId="77777777" w:rsidR="00472C35" w:rsidRPr="00AF730A" w:rsidRDefault="00472C35">
            <w:pPr>
              <w:rPr>
                <w:rFonts w:eastAsiaTheme="minorEastAsia" w:cs="Arial"/>
              </w:rPr>
            </w:pPr>
            <w:del w:id="157" w:author="lighthouse" w:date="2012-04-25T17:13:00Z">
              <w:r w:rsidRPr="00AF730A" w:rsidDel="007802DA">
                <w:rPr>
                  <w:rFonts w:eastAsiaTheme="minorEastAsia" w:cs="Arial"/>
                </w:rPr>
                <w:delText xml:space="preserve">Education </w:delText>
              </w:r>
            </w:del>
            <w:ins w:id="158" w:author="lighthouse" w:date="2012-04-25T17:13:00Z">
              <w:r w:rsidR="007802DA">
                <w:rPr>
                  <w:rFonts w:eastAsiaTheme="minorEastAsia" w:cs="Arial" w:hint="eastAsia"/>
                  <w:lang w:eastAsia="ja-JP"/>
                </w:rPr>
                <w:t xml:space="preserve">Instruction </w:t>
              </w:r>
            </w:ins>
            <w:r w:rsidRPr="00AF730A">
              <w:rPr>
                <w:rFonts w:eastAsiaTheme="minorEastAsia" w:cs="Arial"/>
              </w:rPr>
              <w:t>and training</w:t>
            </w:r>
          </w:p>
          <w:p w14:paraId="3582B9CC" w14:textId="77777777" w:rsidR="00472C35" w:rsidRPr="00AF730A" w:rsidRDefault="00472C35">
            <w:pPr>
              <w:rPr>
                <w:rFonts w:eastAsiaTheme="minorEastAsia" w:cs="Arial"/>
              </w:rPr>
            </w:pPr>
            <w:r w:rsidRPr="00AF730A">
              <w:rPr>
                <w:rFonts w:eastAsiaTheme="minorEastAsia" w:cs="Arial"/>
              </w:rPr>
              <w:t>S Mode</w:t>
            </w:r>
          </w:p>
        </w:tc>
      </w:tr>
      <w:tr w:rsidR="00472C35" w:rsidRPr="00AF730A" w14:paraId="06B3B863"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774B3061" w14:textId="77777777" w:rsidR="00472C35" w:rsidRPr="00AF730A" w:rsidRDefault="00472C35">
            <w:pPr>
              <w:rPr>
                <w:rFonts w:eastAsiaTheme="minorEastAsia" w:cs="Arial"/>
              </w:rPr>
            </w:pPr>
            <w:r w:rsidRPr="00AF730A">
              <w:rPr>
                <w:rFonts w:eastAsiaTheme="minorEastAsia" w:cs="Arial"/>
              </w:rPr>
              <w:t>Confusion from message options for locations, area and lines</w:t>
            </w:r>
          </w:p>
        </w:tc>
        <w:tc>
          <w:tcPr>
            <w:tcW w:w="4785" w:type="dxa"/>
          </w:tcPr>
          <w:p w14:paraId="1A8BF7F2" w14:textId="77777777" w:rsidR="00472C35" w:rsidRPr="00AF730A" w:rsidRDefault="00472C35">
            <w:pPr>
              <w:rPr>
                <w:rFonts w:eastAsiaTheme="minorEastAsia" w:cs="Arial"/>
              </w:rPr>
            </w:pPr>
            <w:r w:rsidRPr="00AF730A">
              <w:rPr>
                <w:rFonts w:eastAsiaTheme="minorEastAsia" w:cs="Arial"/>
              </w:rPr>
              <w:t>IMO / IALA to define message formats</w:t>
            </w:r>
          </w:p>
        </w:tc>
      </w:tr>
    </w:tbl>
    <w:p w14:paraId="37B56DA8" w14:textId="77777777" w:rsidR="00D87643" w:rsidRDefault="00D87643">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4785"/>
      </w:tblGrid>
      <w:tr w:rsidR="00D87643" w:rsidRPr="00AF730A" w14:paraId="56927BDB" w14:textId="77777777" w:rsidTr="00D87643">
        <w:trPr>
          <w:cantSplit/>
          <w:tblHeader/>
        </w:trPr>
        <w:tc>
          <w:tcPr>
            <w:tcW w:w="4785" w:type="dxa"/>
          </w:tcPr>
          <w:p w14:paraId="463C88A4" w14:textId="77777777" w:rsidR="00D87643" w:rsidRPr="00AF730A" w:rsidRDefault="00D87643">
            <w:pPr>
              <w:rPr>
                <w:rFonts w:eastAsiaTheme="minorEastAsia" w:cs="Arial"/>
              </w:rPr>
            </w:pPr>
            <w:r w:rsidRPr="00AF730A">
              <w:rPr>
                <w:rFonts w:eastAsiaTheme="minorEastAsia" w:cs="Arial"/>
              </w:rPr>
              <w:t>Risk</w:t>
            </w:r>
          </w:p>
        </w:tc>
        <w:tc>
          <w:tcPr>
            <w:tcW w:w="4785" w:type="dxa"/>
          </w:tcPr>
          <w:p w14:paraId="1B52E7C7" w14:textId="77777777" w:rsidR="00D87643" w:rsidRPr="00AF730A" w:rsidRDefault="00D87643">
            <w:pPr>
              <w:rPr>
                <w:rFonts w:eastAsiaTheme="minorEastAsia" w:cs="Arial"/>
              </w:rPr>
            </w:pPr>
            <w:r w:rsidRPr="00AF730A">
              <w:rPr>
                <w:rFonts w:eastAsiaTheme="minorEastAsia" w:cs="Arial"/>
              </w:rPr>
              <w:t>Potential Mitigation</w:t>
            </w:r>
          </w:p>
        </w:tc>
      </w:tr>
      <w:tr w:rsidR="00D87643" w:rsidRPr="00AF730A" w14:paraId="79503CAF" w14:textId="77777777" w:rsidTr="00D87643">
        <w:trPr>
          <w:cantSplit/>
          <w:tblHeader/>
        </w:trPr>
        <w:tc>
          <w:tcPr>
            <w:tcW w:w="4785" w:type="dxa"/>
          </w:tcPr>
          <w:p w14:paraId="4CA67419" w14:textId="77777777" w:rsidR="00D87643" w:rsidRPr="00AF730A" w:rsidRDefault="00D87643">
            <w:pPr>
              <w:rPr>
                <w:rFonts w:eastAsiaTheme="minorEastAsia" w:cs="Arial"/>
              </w:rPr>
            </w:pPr>
            <w:r w:rsidRPr="00AF730A">
              <w:rPr>
                <w:rFonts w:eastAsiaTheme="minorEastAsia" w:cs="Arial"/>
              </w:rPr>
              <w:t>Loss of signal</w:t>
            </w:r>
          </w:p>
        </w:tc>
        <w:tc>
          <w:tcPr>
            <w:tcW w:w="4785" w:type="dxa"/>
          </w:tcPr>
          <w:p w14:paraId="28C0C05F" w14:textId="77777777" w:rsidR="00D87643" w:rsidRPr="00AF730A" w:rsidRDefault="00D87643">
            <w:pPr>
              <w:rPr>
                <w:rFonts w:eastAsiaTheme="minorEastAsia" w:cs="Arial"/>
              </w:rPr>
            </w:pPr>
            <w:r w:rsidRPr="00AF730A">
              <w:rPr>
                <w:rFonts w:eastAsiaTheme="minorEastAsia" w:cs="Arial"/>
              </w:rPr>
              <w:t>Published standards for availability, continuity, integrity</w:t>
            </w:r>
          </w:p>
          <w:p w14:paraId="05A0B576" w14:textId="77777777" w:rsidR="00D87643" w:rsidRPr="00AF730A" w:rsidRDefault="00D87643">
            <w:pPr>
              <w:rPr>
                <w:rFonts w:eastAsiaTheme="minorEastAsia" w:cs="Arial"/>
              </w:rPr>
            </w:pPr>
            <w:r w:rsidRPr="00AF730A">
              <w:rPr>
                <w:rFonts w:eastAsiaTheme="minorEastAsia" w:cs="Arial"/>
              </w:rPr>
              <w:t>Verification of transmission by originator</w:t>
            </w:r>
          </w:p>
          <w:p w14:paraId="015E2525" w14:textId="77777777" w:rsidR="00D87643" w:rsidRPr="00AF730A" w:rsidRDefault="00D87643">
            <w:pPr>
              <w:rPr>
                <w:rFonts w:eastAsiaTheme="minorEastAsia" w:cs="Arial"/>
              </w:rPr>
            </w:pPr>
            <w:r w:rsidRPr="00AF730A">
              <w:rPr>
                <w:rFonts w:eastAsiaTheme="minorEastAsia" w:cs="Arial"/>
              </w:rPr>
              <w:t>Redundancy</w:t>
            </w:r>
          </w:p>
          <w:p w14:paraId="13C3B58A" w14:textId="77777777" w:rsidR="00D87643" w:rsidRPr="00AF730A" w:rsidRDefault="00D87643">
            <w:pPr>
              <w:rPr>
                <w:rFonts w:eastAsiaTheme="minorEastAsia" w:cs="Arial"/>
              </w:rPr>
            </w:pPr>
            <w:r w:rsidRPr="00AF730A">
              <w:rPr>
                <w:rFonts w:eastAsiaTheme="minorEastAsia" w:cs="Arial"/>
              </w:rPr>
              <w:t>Integrity warning</w:t>
            </w:r>
          </w:p>
          <w:p w14:paraId="56183258" w14:textId="77777777" w:rsidR="00D87643" w:rsidRPr="00AF730A" w:rsidRDefault="00D87643">
            <w:pPr>
              <w:rPr>
                <w:rFonts w:eastAsiaTheme="minorEastAsia" w:cs="Arial"/>
              </w:rPr>
            </w:pPr>
            <w:r w:rsidRPr="00AF730A">
              <w:rPr>
                <w:rFonts w:eastAsiaTheme="minorEastAsia" w:cs="Arial"/>
              </w:rPr>
              <w:t>Correlation with MSI and / or chart</w:t>
            </w:r>
          </w:p>
        </w:tc>
      </w:tr>
      <w:tr w:rsidR="00D87643" w:rsidRPr="00AF730A" w14:paraId="6F74C70C" w14:textId="77777777" w:rsidTr="00D87643">
        <w:trPr>
          <w:cantSplit/>
          <w:tblHeader/>
        </w:trPr>
        <w:tc>
          <w:tcPr>
            <w:tcW w:w="4785" w:type="dxa"/>
          </w:tcPr>
          <w:p w14:paraId="1634FE83" w14:textId="77777777" w:rsidR="00D87643" w:rsidRPr="00AF730A" w:rsidRDefault="00D87643">
            <w:pPr>
              <w:rPr>
                <w:rFonts w:eastAsiaTheme="minorEastAsia" w:cs="Arial"/>
              </w:rPr>
            </w:pPr>
            <w:r w:rsidRPr="00AF730A">
              <w:rPr>
                <w:rFonts w:eastAsiaTheme="minorEastAsia" w:cs="Arial"/>
              </w:rPr>
              <w:t>GNSS vulnerability</w:t>
            </w:r>
          </w:p>
        </w:tc>
        <w:tc>
          <w:tcPr>
            <w:tcW w:w="4785" w:type="dxa"/>
          </w:tcPr>
          <w:p w14:paraId="0A14A1AA" w14:textId="77777777" w:rsidR="00D87643" w:rsidRPr="00AF730A" w:rsidRDefault="00D87643">
            <w:pPr>
              <w:rPr>
                <w:rFonts w:eastAsiaTheme="minorEastAsia" w:cs="Arial"/>
                <w:lang w:val="fr-FR"/>
              </w:rPr>
            </w:pPr>
            <w:r w:rsidRPr="00AF730A">
              <w:rPr>
                <w:rFonts w:eastAsiaTheme="minorEastAsia" w:cs="Arial"/>
                <w:lang w:val="fr-FR"/>
              </w:rPr>
              <w:t>AIS semaphore mode</w:t>
            </w:r>
          </w:p>
          <w:p w14:paraId="548AA177" w14:textId="77777777" w:rsidR="00D87643" w:rsidRPr="00AF730A" w:rsidRDefault="00D87643">
            <w:pPr>
              <w:rPr>
                <w:rFonts w:eastAsiaTheme="minorEastAsia" w:cs="Arial"/>
                <w:lang w:val="fr-FR"/>
              </w:rPr>
            </w:pPr>
            <w:r w:rsidRPr="00AF730A">
              <w:rPr>
                <w:rFonts w:eastAsiaTheme="minorEastAsia" w:cs="Arial"/>
                <w:lang w:val="fr-FR"/>
              </w:rPr>
              <w:t>Satellite monitoring / RAIM</w:t>
            </w:r>
          </w:p>
          <w:p w14:paraId="65614099" w14:textId="77777777" w:rsidR="00D87643" w:rsidRPr="00AF730A" w:rsidRDefault="00D87643">
            <w:pPr>
              <w:rPr>
                <w:rFonts w:eastAsiaTheme="minorEastAsia" w:cs="Arial"/>
              </w:rPr>
            </w:pPr>
            <w:r w:rsidRPr="00AF730A">
              <w:rPr>
                <w:rFonts w:eastAsiaTheme="minorEastAsia" w:cs="Arial"/>
              </w:rPr>
              <w:t>DGNSS integrity message</w:t>
            </w:r>
          </w:p>
          <w:p w14:paraId="5EF81CC6" w14:textId="77777777" w:rsidR="00D87643" w:rsidRPr="00AF730A" w:rsidRDefault="00D87643">
            <w:pPr>
              <w:rPr>
                <w:rFonts w:eastAsiaTheme="minorEastAsia" w:cs="Arial"/>
              </w:rPr>
            </w:pPr>
            <w:r w:rsidRPr="00AF730A">
              <w:rPr>
                <w:rFonts w:eastAsiaTheme="minorEastAsia" w:cs="Arial"/>
              </w:rPr>
              <w:t>Electronic terrestrial backup</w:t>
            </w:r>
          </w:p>
        </w:tc>
      </w:tr>
      <w:tr w:rsidR="00D87643" w:rsidRPr="00AF730A" w14:paraId="51949F4A" w14:textId="77777777" w:rsidTr="00D87643">
        <w:trPr>
          <w:cantSplit/>
          <w:tblHeader/>
        </w:trPr>
        <w:tc>
          <w:tcPr>
            <w:tcW w:w="4785" w:type="dxa"/>
          </w:tcPr>
          <w:p w14:paraId="6E04FF82" w14:textId="77777777" w:rsidR="00D87643" w:rsidRPr="00AF730A" w:rsidRDefault="00D87643">
            <w:pPr>
              <w:rPr>
                <w:rFonts w:eastAsiaTheme="minorEastAsia" w:cs="Arial"/>
              </w:rPr>
            </w:pPr>
            <w:r w:rsidRPr="00AF730A">
              <w:rPr>
                <w:rFonts w:eastAsiaTheme="minorEastAsia" w:cs="Arial"/>
              </w:rPr>
              <w:t>Virtual AtoN vulnerability; jamming / spoofing</w:t>
            </w:r>
          </w:p>
        </w:tc>
        <w:tc>
          <w:tcPr>
            <w:tcW w:w="4785" w:type="dxa"/>
          </w:tcPr>
          <w:p w14:paraId="50CB0AA6" w14:textId="77777777" w:rsidR="00D87643" w:rsidRPr="00AF730A" w:rsidRDefault="00D87643">
            <w:pPr>
              <w:rPr>
                <w:rFonts w:eastAsiaTheme="minorEastAsia" w:cs="Arial"/>
              </w:rPr>
            </w:pPr>
            <w:r w:rsidRPr="00AF730A">
              <w:rPr>
                <w:rFonts w:eastAsiaTheme="minorEastAsia" w:cs="Arial"/>
              </w:rPr>
              <w:t>Verification of transmission by originator</w:t>
            </w:r>
          </w:p>
          <w:p w14:paraId="186455DA" w14:textId="77777777" w:rsidR="00D87643" w:rsidRPr="00AF730A" w:rsidRDefault="00D87643">
            <w:pPr>
              <w:rPr>
                <w:rFonts w:eastAsiaTheme="minorEastAsia" w:cs="Arial"/>
              </w:rPr>
            </w:pPr>
            <w:r w:rsidRPr="00AF730A">
              <w:rPr>
                <w:rFonts w:eastAsiaTheme="minorEastAsia" w:cs="Arial"/>
              </w:rPr>
              <w:t>Correlation with MSI and / or charts</w:t>
            </w:r>
          </w:p>
          <w:p w14:paraId="5C3E53FA" w14:textId="77777777" w:rsidR="00D87643" w:rsidRPr="00AF730A" w:rsidRDefault="00D87643">
            <w:pPr>
              <w:rPr>
                <w:rFonts w:eastAsiaTheme="minorEastAsia" w:cs="Arial"/>
              </w:rPr>
            </w:pPr>
            <w:r w:rsidRPr="00AF730A">
              <w:rPr>
                <w:rFonts w:eastAsiaTheme="minorEastAsia" w:cs="Arial"/>
              </w:rPr>
              <w:t>Data link monitoring by authorities</w:t>
            </w:r>
          </w:p>
          <w:p w14:paraId="5E28781B" w14:textId="77777777" w:rsidR="00D87643" w:rsidRPr="00AF730A" w:rsidRDefault="00D87643">
            <w:pPr>
              <w:rPr>
                <w:rFonts w:eastAsiaTheme="minorEastAsia" w:cs="Arial"/>
              </w:rPr>
            </w:pPr>
            <w:r w:rsidRPr="00AF730A">
              <w:rPr>
                <w:rFonts w:eastAsiaTheme="minorEastAsia" w:cs="Arial"/>
              </w:rPr>
              <w:t>Counter-spoofing (cancelation methods)</w:t>
            </w:r>
          </w:p>
        </w:tc>
      </w:tr>
      <w:tr w:rsidR="00D87643" w:rsidRPr="00AF730A" w14:paraId="380D32CF" w14:textId="77777777" w:rsidTr="00D87643">
        <w:trPr>
          <w:cantSplit/>
          <w:tblHeader/>
        </w:trPr>
        <w:tc>
          <w:tcPr>
            <w:tcW w:w="4785" w:type="dxa"/>
          </w:tcPr>
          <w:p w14:paraId="4DAFC0E9" w14:textId="77777777" w:rsidR="00D87643" w:rsidRPr="00AF730A" w:rsidRDefault="00D87643">
            <w:pPr>
              <w:rPr>
                <w:rFonts w:eastAsiaTheme="minorEastAsia" w:cs="Arial"/>
              </w:rPr>
            </w:pPr>
            <w:r w:rsidRPr="00AF730A">
              <w:rPr>
                <w:rFonts w:eastAsiaTheme="minorEastAsia" w:cs="Arial"/>
              </w:rPr>
              <w:t>No confirmation of receipt of message</w:t>
            </w:r>
          </w:p>
        </w:tc>
        <w:tc>
          <w:tcPr>
            <w:tcW w:w="4785" w:type="dxa"/>
          </w:tcPr>
          <w:p w14:paraId="6A887B1E" w14:textId="77777777" w:rsidR="00D87643" w:rsidRPr="00AF730A" w:rsidRDefault="00D87643">
            <w:pPr>
              <w:rPr>
                <w:rFonts w:eastAsiaTheme="minorEastAsia" w:cs="Arial"/>
              </w:rPr>
            </w:pPr>
            <w:r w:rsidRPr="00AF730A">
              <w:rPr>
                <w:rFonts w:eastAsiaTheme="minorEastAsia" w:cs="Arial"/>
              </w:rPr>
              <w:t>Repeated or addressed / acknowledged transmissions</w:t>
            </w:r>
          </w:p>
          <w:p w14:paraId="10E80AE3" w14:textId="77777777" w:rsidR="00D87643" w:rsidRPr="00AF730A" w:rsidRDefault="00D87643">
            <w:pPr>
              <w:rPr>
                <w:rFonts w:eastAsiaTheme="minorEastAsia" w:cs="Arial"/>
              </w:rPr>
            </w:pPr>
            <w:r w:rsidRPr="00AF730A">
              <w:rPr>
                <w:rFonts w:eastAsiaTheme="minorEastAsia" w:cs="Arial"/>
              </w:rPr>
              <w:t>Verification of transmission by originator</w:t>
            </w:r>
          </w:p>
          <w:p w14:paraId="30F669E7" w14:textId="77777777" w:rsidR="00D87643" w:rsidRPr="00AF730A" w:rsidRDefault="00D87643">
            <w:pPr>
              <w:rPr>
                <w:rFonts w:eastAsiaTheme="minorEastAsia" w:cs="Arial"/>
              </w:rPr>
            </w:pPr>
            <w:r w:rsidRPr="00AF730A">
              <w:rPr>
                <w:rFonts w:eastAsiaTheme="minorEastAsia" w:cs="Arial"/>
              </w:rPr>
              <w:t>Multiple transmission paths (MSI)</w:t>
            </w:r>
          </w:p>
          <w:p w14:paraId="784988AC" w14:textId="77777777" w:rsidR="00D87643" w:rsidRPr="00AF730A" w:rsidRDefault="00D87643">
            <w:pPr>
              <w:rPr>
                <w:rFonts w:eastAsiaTheme="minorEastAsia" w:cs="Arial"/>
              </w:rPr>
            </w:pPr>
            <w:r w:rsidRPr="00AF730A">
              <w:rPr>
                <w:rFonts w:eastAsiaTheme="minorEastAsia" w:cs="Arial"/>
              </w:rPr>
              <w:t>Development of e-Navigation</w:t>
            </w:r>
          </w:p>
        </w:tc>
      </w:tr>
      <w:tr w:rsidR="00D87643" w:rsidRPr="00AF730A" w14:paraId="520CE1D4" w14:textId="77777777" w:rsidTr="00D87643">
        <w:trPr>
          <w:cantSplit/>
          <w:tblHeader/>
        </w:trPr>
        <w:tc>
          <w:tcPr>
            <w:tcW w:w="4785" w:type="dxa"/>
          </w:tcPr>
          <w:p w14:paraId="6D6300A5" w14:textId="77777777" w:rsidR="00D87643" w:rsidRPr="00AF730A" w:rsidRDefault="00D87643">
            <w:pPr>
              <w:rPr>
                <w:rFonts w:eastAsiaTheme="minorEastAsia" w:cs="Arial"/>
              </w:rPr>
            </w:pPr>
            <w:r w:rsidRPr="00AF730A">
              <w:rPr>
                <w:rFonts w:eastAsiaTheme="minorEastAsia" w:cs="Arial"/>
              </w:rPr>
              <w:t>Erroneous message transmitted</w:t>
            </w:r>
          </w:p>
        </w:tc>
        <w:tc>
          <w:tcPr>
            <w:tcW w:w="4785" w:type="dxa"/>
          </w:tcPr>
          <w:p w14:paraId="0A1CA4CB" w14:textId="77777777" w:rsidR="00D87643" w:rsidRPr="00AF730A" w:rsidRDefault="00D87643">
            <w:pPr>
              <w:rPr>
                <w:rFonts w:eastAsiaTheme="minorEastAsia" w:cs="Arial"/>
              </w:rPr>
            </w:pPr>
            <w:r w:rsidRPr="00AF730A">
              <w:rPr>
                <w:rFonts w:eastAsiaTheme="minorEastAsia" w:cs="Arial"/>
              </w:rPr>
              <w:t>Procedures for message checking</w:t>
            </w:r>
          </w:p>
          <w:p w14:paraId="07EAB420" w14:textId="77777777" w:rsidR="00D87643" w:rsidRPr="00AF730A" w:rsidRDefault="00D87643">
            <w:pPr>
              <w:rPr>
                <w:rFonts w:eastAsiaTheme="minorEastAsia" w:cs="Arial"/>
              </w:rPr>
            </w:pPr>
            <w:r w:rsidRPr="00AF730A">
              <w:rPr>
                <w:rFonts w:eastAsiaTheme="minorEastAsia" w:cs="Arial"/>
              </w:rPr>
              <w:t>Verification of transmission by originator</w:t>
            </w:r>
          </w:p>
        </w:tc>
      </w:tr>
      <w:tr w:rsidR="00D87643" w:rsidRPr="00AF730A" w14:paraId="70F2DAAA" w14:textId="77777777" w:rsidTr="00D87643">
        <w:trPr>
          <w:cantSplit/>
          <w:tblHeader/>
        </w:trPr>
        <w:tc>
          <w:tcPr>
            <w:tcW w:w="4785" w:type="dxa"/>
          </w:tcPr>
          <w:p w14:paraId="53405051" w14:textId="77777777" w:rsidR="00D87643" w:rsidRPr="00AF730A" w:rsidRDefault="00D87643">
            <w:pPr>
              <w:rPr>
                <w:rFonts w:eastAsiaTheme="minorEastAsia" w:cs="Arial"/>
              </w:rPr>
            </w:pPr>
            <w:r w:rsidRPr="00AF730A">
              <w:rPr>
                <w:rFonts w:eastAsiaTheme="minorEastAsia" w:cs="Arial"/>
              </w:rPr>
              <w:t>Dynamic prediction accuracy i.e. floating object</w:t>
            </w:r>
          </w:p>
        </w:tc>
        <w:tc>
          <w:tcPr>
            <w:tcW w:w="4785" w:type="dxa"/>
          </w:tcPr>
          <w:p w14:paraId="65560625" w14:textId="77777777" w:rsidR="00D87643" w:rsidRPr="00AF730A" w:rsidRDefault="00D87643">
            <w:pPr>
              <w:rPr>
                <w:rFonts w:eastAsiaTheme="minorEastAsia" w:cs="Arial"/>
              </w:rPr>
            </w:pPr>
            <w:r w:rsidRPr="00AF730A">
              <w:rPr>
                <w:rFonts w:eastAsiaTheme="minorEastAsia" w:cs="Arial"/>
              </w:rPr>
              <w:t>Estimation of zone of uncertainty</w:t>
            </w:r>
          </w:p>
          <w:p w14:paraId="3036A7AA" w14:textId="77777777" w:rsidR="00D87643" w:rsidRPr="00AF730A" w:rsidRDefault="00D87643">
            <w:pPr>
              <w:rPr>
                <w:rFonts w:eastAsiaTheme="minorEastAsia" w:cs="Arial"/>
              </w:rPr>
            </w:pPr>
            <w:r w:rsidRPr="00AF730A">
              <w:rPr>
                <w:rFonts w:eastAsiaTheme="minorEastAsia" w:cs="Arial"/>
              </w:rPr>
              <w:t>Updated verification</w:t>
            </w:r>
          </w:p>
          <w:p w14:paraId="3BCADFA7" w14:textId="77777777" w:rsidR="00D87643" w:rsidRPr="00AF730A" w:rsidRDefault="00D87643">
            <w:pPr>
              <w:rPr>
                <w:rFonts w:eastAsiaTheme="minorEastAsia" w:cs="Arial"/>
              </w:rPr>
            </w:pPr>
            <w:r w:rsidRPr="00AF730A">
              <w:rPr>
                <w:rFonts w:eastAsiaTheme="minorEastAsia" w:cs="Arial"/>
              </w:rPr>
              <w:t xml:space="preserve">Remove position from message after time </w:t>
            </w:r>
          </w:p>
        </w:tc>
      </w:tr>
    </w:tbl>
    <w:p w14:paraId="2FBB9329" w14:textId="77777777" w:rsidR="00472C35" w:rsidRPr="00716B94" w:rsidRDefault="00472C35">
      <w:pPr>
        <w:pStyle w:val="Heading2"/>
        <w:numPr>
          <w:ilvl w:val="1"/>
          <w:numId w:val="9"/>
        </w:numPr>
      </w:pPr>
      <w:bookmarkStart w:id="159" w:name="_Toc252371468"/>
      <w:bookmarkStart w:id="160" w:name="_Toc252371469"/>
      <w:bookmarkStart w:id="161" w:name="_Toc252371470"/>
      <w:bookmarkStart w:id="162" w:name="_Toc252371471"/>
      <w:bookmarkStart w:id="163" w:name="_Toc252371472"/>
      <w:bookmarkStart w:id="164" w:name="_Toc252371473"/>
      <w:bookmarkStart w:id="165" w:name="_Toc252371474"/>
      <w:bookmarkStart w:id="166" w:name="_Toc252371475"/>
      <w:bookmarkStart w:id="167" w:name="_Toc252371476"/>
      <w:bookmarkStart w:id="168" w:name="_Toc252371477"/>
      <w:bookmarkStart w:id="169" w:name="_Toc257184215"/>
      <w:bookmarkEnd w:id="159"/>
      <w:bookmarkEnd w:id="160"/>
      <w:bookmarkEnd w:id="161"/>
      <w:bookmarkEnd w:id="162"/>
      <w:bookmarkEnd w:id="163"/>
      <w:bookmarkEnd w:id="164"/>
      <w:bookmarkEnd w:id="165"/>
      <w:bookmarkEnd w:id="166"/>
      <w:bookmarkEnd w:id="167"/>
      <w:bookmarkEnd w:id="168"/>
      <w:r w:rsidRPr="009416EA">
        <w:t>Limitations</w:t>
      </w:r>
      <w:bookmarkEnd w:id="169"/>
    </w:p>
    <w:p w14:paraId="4A0958D8" w14:textId="77777777" w:rsidR="00472C35" w:rsidRPr="003A2A50" w:rsidRDefault="00472C35">
      <w:pPr>
        <w:pStyle w:val="Heading3"/>
      </w:pPr>
      <w:bookmarkStart w:id="170" w:name="_Toc257184216"/>
      <w:r w:rsidRPr="009423F0">
        <w:t>GNSS vulnerability</w:t>
      </w:r>
      <w:bookmarkEnd w:id="170"/>
    </w:p>
    <w:p w14:paraId="63A24536" w14:textId="77777777" w:rsidR="00472C35" w:rsidRPr="005237F5" w:rsidRDefault="00472C35" w:rsidP="005237F5">
      <w:pPr>
        <w:pStyle w:val="BodyText"/>
      </w:pPr>
      <w:r>
        <w:t>Ships</w:t>
      </w:r>
      <w:r w:rsidRPr="005237F5">
        <w:t xml:space="preserve"> may lose their positioning capability</w:t>
      </w:r>
      <w:r w:rsidRPr="005237F5" w:rsidDel="005237F5">
        <w:t xml:space="preserve"> </w:t>
      </w:r>
      <w:r>
        <w:t>w</w:t>
      </w:r>
      <w:r w:rsidRPr="005237F5">
        <w:t>hen the GNSS service is lost due to jamming or interference, unless they have an alternative positioning system.</w:t>
      </w:r>
      <w:r>
        <w:t xml:space="preserve"> </w:t>
      </w:r>
      <w:r w:rsidRPr="005237F5">
        <w:t xml:space="preserve"> Poor installation or failure of on board equipment can similarly interfere with or degrade GNSS reception.</w:t>
      </w:r>
    </w:p>
    <w:p w14:paraId="6346144A" w14:textId="77777777" w:rsidR="00472C35" w:rsidRPr="003A2A50" w:rsidRDefault="00472C35">
      <w:pPr>
        <w:pStyle w:val="BodyText"/>
      </w:pPr>
      <w:r w:rsidRPr="005237F5">
        <w:t xml:space="preserve">Delivery of a </w:t>
      </w:r>
      <w:r>
        <w:t>V</w:t>
      </w:r>
      <w:r w:rsidRPr="005237F5">
        <w:t xml:space="preserve">irtual </w:t>
      </w:r>
      <w:proofErr w:type="gramStart"/>
      <w:r w:rsidRPr="005237F5">
        <w:t>AtoN</w:t>
      </w:r>
      <w:proofErr w:type="gramEnd"/>
      <w:r w:rsidRPr="005237F5">
        <w:t xml:space="preserve"> Service through the AIS VDL would not necessarily be affected immediately by loss of GNSS, since the position part of the message </w:t>
      </w:r>
      <w:r w:rsidR="005F69F4">
        <w:t xml:space="preserve">is </w:t>
      </w:r>
      <w:r w:rsidRPr="005237F5">
        <w:t xml:space="preserve">fixed and transmitted independent of GNSS.  </w:t>
      </w:r>
      <w:del w:id="171" w:author="lighthouse" w:date="2012-04-25T17:30:00Z">
        <w:r w:rsidRPr="005237F5" w:rsidDel="004825DA">
          <w:delText xml:space="preserve">However, when the </w:delText>
        </w:r>
        <w:r w:rsidDel="004825DA">
          <w:delText>V</w:delText>
        </w:r>
        <w:r w:rsidRPr="005237F5" w:rsidDel="004825DA">
          <w:delText>irtual AtoN is transmitted in an AIS channel, the synchronization is dependent upon GNSS.</w:delText>
        </w:r>
      </w:del>
    </w:p>
    <w:p w14:paraId="12853566" w14:textId="77777777" w:rsidR="00472C35" w:rsidRPr="003A2A50" w:rsidRDefault="00472C35">
      <w:pPr>
        <w:pStyle w:val="Heading3"/>
      </w:pPr>
      <w:bookmarkStart w:id="172" w:name="_Toc257184217"/>
      <w:r w:rsidRPr="009423F0">
        <w:t>Spoofing and Jamming of Virtual AtoN</w:t>
      </w:r>
      <w:bookmarkEnd w:id="172"/>
    </w:p>
    <w:p w14:paraId="1B5E4DB8" w14:textId="77777777" w:rsidR="00472C35" w:rsidRPr="003A2A50" w:rsidRDefault="00472C35">
      <w:pPr>
        <w:pStyle w:val="BodyText"/>
      </w:pPr>
      <w:r>
        <w:t>Depending on the med</w:t>
      </w:r>
      <w:ins w:id="173" w:author="lighthouse" w:date="2012-04-25T17:21:00Z">
        <w:r w:rsidR="00302FB6">
          <w:rPr>
            <w:rFonts w:hint="eastAsia"/>
            <w:lang w:eastAsia="ja-JP"/>
          </w:rPr>
          <w:t>i</w:t>
        </w:r>
      </w:ins>
      <w:del w:id="174" w:author="lighthouse" w:date="2012-04-25T17:21:00Z">
        <w:r w:rsidDel="00302FB6">
          <w:delText>ium</w:delText>
        </w:r>
      </w:del>
      <w:ins w:id="175" w:author="lighthouse" w:date="2012-04-25T17:21:00Z">
        <w:r w:rsidR="00302FB6">
          <w:rPr>
            <w:rFonts w:hint="eastAsia"/>
            <w:lang w:eastAsia="ja-JP"/>
          </w:rPr>
          <w:t>a</w:t>
        </w:r>
      </w:ins>
      <w:r>
        <w:t>, a</w:t>
      </w:r>
      <w:r w:rsidRPr="009423F0">
        <w:t xml:space="preserve"> </w:t>
      </w:r>
      <w:r>
        <w:t>V</w:t>
      </w:r>
      <w:r w:rsidRPr="009423F0">
        <w:t>irtual AtoN service can be spoofed and jammed</w:t>
      </w:r>
      <w:r w:rsidRPr="00644DC6">
        <w:t xml:space="preserve"> easily</w:t>
      </w:r>
      <w:r w:rsidRPr="009423F0">
        <w:t>.  Jamming can be unintentional or intentional while spoofing would typically be intentional.</w:t>
      </w:r>
    </w:p>
    <w:p w14:paraId="0BD84026" w14:textId="77777777" w:rsidR="00472C35" w:rsidRPr="003A2A50" w:rsidRDefault="00472C35">
      <w:pPr>
        <w:pStyle w:val="BodyText"/>
      </w:pPr>
      <w:r w:rsidRPr="009423F0">
        <w:lastRenderedPageBreak/>
        <w:t xml:space="preserve">Some spoofing methods can be detected through careful monitoring </w:t>
      </w:r>
      <w:r>
        <w:t xml:space="preserve">of </w:t>
      </w:r>
      <w:r w:rsidRPr="009423F0">
        <w:t>the transmission channel.  One possibility is to monitor MMSI numbers within the service coverage area.  Duplicate</w:t>
      </w:r>
      <w:ins w:id="176" w:author="lighthouse" w:date="2012-04-25T17:22:00Z">
        <w:r w:rsidR="00302FB6">
          <w:rPr>
            <w:rFonts w:hint="eastAsia"/>
            <w:lang w:eastAsia="ja-JP"/>
          </w:rPr>
          <w:t>d</w:t>
        </w:r>
      </w:ins>
      <w:r w:rsidRPr="009423F0">
        <w:t xml:space="preserve"> or non</w:t>
      </w:r>
      <w:r w:rsidR="005F69F4">
        <w:t>-</w:t>
      </w:r>
      <w:r w:rsidRPr="009423F0">
        <w:t>existing M</w:t>
      </w:r>
      <w:r>
        <w:t>M</w:t>
      </w:r>
      <w:r w:rsidRPr="009423F0">
        <w:t>SI numbers within the coverage area may indicate spoofing.</w:t>
      </w:r>
    </w:p>
    <w:p w14:paraId="02219D0B" w14:textId="77777777" w:rsidR="00472C35" w:rsidRPr="003A2A50" w:rsidRDefault="00472C35">
      <w:pPr>
        <w:pStyle w:val="BodyText"/>
      </w:pPr>
      <w:r w:rsidRPr="009423F0">
        <w:t>Increased spoofing detection capability can be achieved through regional co</w:t>
      </w:r>
      <w:r w:rsidR="0019773A">
        <w:t>-</w:t>
      </w:r>
      <w:r w:rsidRPr="009423F0">
        <w:t>operation between neighbouring countries, exchanging valid MMSI numbers and co</w:t>
      </w:r>
      <w:r w:rsidR="0019773A">
        <w:t>-</w:t>
      </w:r>
      <w:r w:rsidRPr="009423F0">
        <w:t>operating on identifying invalid MMSI numbers</w:t>
      </w:r>
      <w:r w:rsidR="0019773A">
        <w:t xml:space="preserve">, </w:t>
      </w:r>
      <w:r>
        <w:t xml:space="preserve">for </w:t>
      </w:r>
      <w:r w:rsidRPr="009423F0">
        <w:t xml:space="preserve">example handing over MMSI numbers from one authority to another authority when vessels crossing the administrative boundaries of these authorities. </w:t>
      </w:r>
      <w:r w:rsidR="000372E2">
        <w:t xml:space="preserve"> </w:t>
      </w:r>
      <w:r w:rsidRPr="009423F0">
        <w:t>Such a scheme is implemented on the administrative boundary between the Malacca and Singapore straits.</w:t>
      </w:r>
    </w:p>
    <w:p w14:paraId="5E925B0D" w14:textId="77777777" w:rsidR="00472C35" w:rsidRPr="00E10BE9" w:rsidRDefault="00472C35">
      <w:pPr>
        <w:pStyle w:val="BodyText"/>
      </w:pPr>
      <w:r w:rsidRPr="009423F0">
        <w:t xml:space="preserve">Authorities who provide </w:t>
      </w:r>
      <w:r>
        <w:t>V</w:t>
      </w:r>
      <w:r w:rsidRPr="009423F0">
        <w:t xml:space="preserve">irtual AtoN services should maintain a database of all </w:t>
      </w:r>
      <w:r w:rsidRPr="00E10BE9">
        <w:t xml:space="preserve">valid MMSI numbers assigned to Virtual AtoN.  This database should be shared with </w:t>
      </w:r>
      <w:r w:rsidR="00C565DA" w:rsidRPr="00E10BE9">
        <w:t xml:space="preserve">such </w:t>
      </w:r>
      <w:r w:rsidRPr="00E10BE9">
        <w:t>stakeholders as neighbouring countries.</w:t>
      </w:r>
    </w:p>
    <w:p w14:paraId="2FBBFA70" w14:textId="77777777" w:rsidR="00472C35" w:rsidRPr="00E10BE9" w:rsidRDefault="00472C35">
      <w:pPr>
        <w:pStyle w:val="BodyText"/>
      </w:pPr>
      <w:r w:rsidRPr="00E10BE9">
        <w:t xml:space="preserve">Both spoofing and jamming can compromise and/or shut down a </w:t>
      </w:r>
      <w:r w:rsidR="0019773A">
        <w:t>V</w:t>
      </w:r>
      <w:r w:rsidR="0019773A" w:rsidRPr="00E10BE9">
        <w:t xml:space="preserve">irtual </w:t>
      </w:r>
      <w:r w:rsidRPr="00E10BE9">
        <w:t xml:space="preserve">AtoN service. </w:t>
      </w:r>
      <w:r w:rsidR="000372E2">
        <w:t xml:space="preserve"> </w:t>
      </w:r>
      <w:r w:rsidRPr="00E10BE9">
        <w:t>Jamming will typically block the service in a certain geographic region</w:t>
      </w:r>
      <w:r>
        <w:t xml:space="preserve">. </w:t>
      </w:r>
      <w:r w:rsidRPr="00E10BE9">
        <w:t xml:space="preserve"> </w:t>
      </w:r>
      <w:r>
        <w:t>S</w:t>
      </w:r>
      <w:r w:rsidRPr="00E10BE9">
        <w:t xml:space="preserve">poofing is more sinister since the targeted receiver cannot detect the deception </w:t>
      </w:r>
      <w:r>
        <w:t>(</w:t>
      </w:r>
      <w:r w:rsidRPr="00E10BE9">
        <w:t>i.e. the signal appears to be genuine</w:t>
      </w:r>
      <w:r>
        <w:t>)</w:t>
      </w:r>
      <w:r w:rsidR="005F69F4">
        <w:t>, which</w:t>
      </w:r>
      <w:r w:rsidRPr="00E10BE9">
        <w:t xml:space="preserve"> could mislead the navigator.</w:t>
      </w:r>
    </w:p>
    <w:p w14:paraId="598356B4" w14:textId="77777777" w:rsidR="00472C35" w:rsidRPr="00E10BE9" w:rsidRDefault="00472C35">
      <w:pPr>
        <w:pStyle w:val="Heading3"/>
      </w:pPr>
      <w:bookmarkStart w:id="177" w:name="_Toc257184218"/>
      <w:r w:rsidRPr="00E10BE9">
        <w:t>AIS VDL capacity and FATDMA planning</w:t>
      </w:r>
      <w:bookmarkEnd w:id="177"/>
    </w:p>
    <w:p w14:paraId="1EA22430" w14:textId="77777777" w:rsidR="00472C35" w:rsidRPr="00E10BE9" w:rsidRDefault="00472C35">
      <w:r w:rsidRPr="00E10BE9">
        <w:t>Virtual AtoN services transmitted on an AIS VDL typically use the FATDMA protocol.</w:t>
      </w:r>
    </w:p>
    <w:p w14:paraId="4D531563" w14:textId="77777777" w:rsidR="00472C35" w:rsidRPr="003A2A50" w:rsidRDefault="00472C35">
      <w:pPr>
        <w:pStyle w:val="BodyText"/>
      </w:pPr>
      <w:r w:rsidRPr="00E10BE9">
        <w:t xml:space="preserve">If the population of </w:t>
      </w:r>
      <w:r>
        <w:t>V</w:t>
      </w:r>
      <w:r w:rsidRPr="00E10BE9">
        <w:t>irtual AtoN in a given area is too high, this may overload the VDL</w:t>
      </w:r>
      <w:r w:rsidRPr="009423F0">
        <w:t xml:space="preserve"> FATDMA slot capacity.  This </w:t>
      </w:r>
      <w:r>
        <w:t>should</w:t>
      </w:r>
      <w:r w:rsidRPr="009423F0">
        <w:t xml:space="preserve"> be overcome through careful FATDMA planning (IALA Recommendation A-124 refers).</w:t>
      </w:r>
    </w:p>
    <w:p w14:paraId="0768498A" w14:textId="77777777" w:rsidR="00472C35" w:rsidRPr="003A2A50" w:rsidRDefault="00472C35">
      <w:pPr>
        <w:pStyle w:val="Heading3"/>
      </w:pPr>
      <w:bookmarkStart w:id="178" w:name="_Toc257184219"/>
      <w:r w:rsidRPr="009423F0">
        <w:t>Display Limitations</w:t>
      </w:r>
      <w:bookmarkEnd w:id="178"/>
    </w:p>
    <w:p w14:paraId="46D9ED0D" w14:textId="77777777" w:rsidR="00472C35" w:rsidRPr="00514A4C" w:rsidRDefault="00472C35">
      <w:r w:rsidRPr="00514A4C">
        <w:t xml:space="preserve">Although there are clear benefits that can be gained by providing safety information through </w:t>
      </w:r>
      <w:r w:rsidR="00A775FE" w:rsidRPr="00514A4C">
        <w:t>Virtual AtoN</w:t>
      </w:r>
      <w:r w:rsidRPr="00514A4C">
        <w:t>, it must be borne in mind that very few SOLAS class ships, or other craft</w:t>
      </w:r>
      <w:r>
        <w:t>,</w:t>
      </w:r>
      <w:r w:rsidRPr="00514A4C">
        <w:t xml:space="preserve"> may have the ability to display the Virtual AtoN</w:t>
      </w:r>
      <w:r>
        <w:t>.</w:t>
      </w:r>
      <w:r w:rsidRPr="00514A4C">
        <w:t xml:space="preserve"> </w:t>
      </w:r>
      <w:r>
        <w:t xml:space="preserve"> S</w:t>
      </w:r>
      <w:r w:rsidRPr="00514A4C">
        <w:t xml:space="preserve">ome </w:t>
      </w:r>
      <w:r>
        <w:t xml:space="preserve">craft </w:t>
      </w:r>
      <w:r w:rsidRPr="00514A4C">
        <w:t>may never have the ability to display Virtual AtoN.</w:t>
      </w:r>
    </w:p>
    <w:p w14:paraId="3167F539" w14:textId="77777777" w:rsidR="00472C35" w:rsidRPr="00514A4C" w:rsidRDefault="00472C35">
      <w:r w:rsidRPr="00514A4C">
        <w:t xml:space="preserve">MKD – All SOLAS class vessels are required to be fitted with </w:t>
      </w:r>
      <w:r w:rsidR="006D00BF">
        <w:t xml:space="preserve">Class A </w:t>
      </w:r>
      <w:r w:rsidRPr="00514A4C">
        <w:t xml:space="preserve">AIS </w:t>
      </w:r>
      <w:r w:rsidR="006D00BF">
        <w:t>station</w:t>
      </w:r>
      <w:r w:rsidR="006D00BF" w:rsidRPr="00514A4C">
        <w:t xml:space="preserve"> </w:t>
      </w:r>
      <w:r w:rsidRPr="00514A4C">
        <w:t xml:space="preserve">and many </w:t>
      </w:r>
      <w:proofErr w:type="gramStart"/>
      <w:r w:rsidRPr="00514A4C">
        <w:t>non SOLAS</w:t>
      </w:r>
      <w:proofErr w:type="gramEnd"/>
      <w:r w:rsidRPr="00514A4C">
        <w:t xml:space="preserve"> vessels voluntarily carry </w:t>
      </w:r>
      <w:r w:rsidR="006D00BF">
        <w:t xml:space="preserve">Class A </w:t>
      </w:r>
      <w:r w:rsidRPr="00514A4C">
        <w:t xml:space="preserve">AIS or </w:t>
      </w:r>
      <w:r w:rsidR="006D00BF">
        <w:t xml:space="preserve">Class B </w:t>
      </w:r>
      <w:r w:rsidRPr="00514A4C">
        <w:t xml:space="preserve">AIS </w:t>
      </w:r>
      <w:r w:rsidR="006D00BF">
        <w:t>stations</w:t>
      </w:r>
      <w:r w:rsidRPr="00514A4C">
        <w:t>.  However, currently, few vessels integrate the AIS data into a navigation display such as ECDIS or Radar.  The display of Virtual AtoN on an AIS Minimum Keyboard Display (MKD) is limited to alpha</w:t>
      </w:r>
      <w:r w:rsidR="00A812C4">
        <w:t>-</w:t>
      </w:r>
      <w:r w:rsidRPr="00514A4C">
        <w:t>numeric text and</w:t>
      </w:r>
      <w:r>
        <w:t>,</w:t>
      </w:r>
      <w:r w:rsidRPr="00514A4C">
        <w:t xml:space="preserve"> on some units</w:t>
      </w:r>
      <w:r>
        <w:t>,</w:t>
      </w:r>
      <w:r w:rsidRPr="00514A4C">
        <w:t xml:space="preserve"> a graphic display</w:t>
      </w:r>
      <w:r>
        <w:t>,</w:t>
      </w:r>
      <w:r w:rsidRPr="00514A4C">
        <w:t xml:space="preserve"> although there is no standard for such display.</w:t>
      </w:r>
    </w:p>
    <w:p w14:paraId="7C375BF4" w14:textId="77777777" w:rsidR="00472C35" w:rsidRPr="00514A4C" w:rsidRDefault="00472C35">
      <w:r w:rsidRPr="00514A4C">
        <w:t xml:space="preserve">Radar – Only radars that meet </w:t>
      </w:r>
      <w:r>
        <w:t xml:space="preserve">the revised performance </w:t>
      </w:r>
      <w:r w:rsidRPr="00514A4C">
        <w:t>standard</w:t>
      </w:r>
      <w:r>
        <w:t>, which</w:t>
      </w:r>
      <w:r w:rsidRPr="00514A4C">
        <w:t xml:space="preserve"> came into force in 2008, have a requirement to be </w:t>
      </w:r>
      <w:r>
        <w:t>capable of dis</w:t>
      </w:r>
      <w:r w:rsidR="000372E2">
        <w:t>p</w:t>
      </w:r>
      <w:r>
        <w:t>laying</w:t>
      </w:r>
      <w:r w:rsidRPr="00514A4C">
        <w:t xml:space="preserve"> a Virtual AtoN.  However there is currently no requirement for the AIS to be integrated or displayed on the Radar.</w:t>
      </w:r>
    </w:p>
    <w:p w14:paraId="72CF8E15" w14:textId="77777777" w:rsidR="00472C35" w:rsidRPr="00514A4C" w:rsidRDefault="00472C35">
      <w:r w:rsidRPr="00514A4C">
        <w:t xml:space="preserve">ECDIS – ECDIS mandatory carriage requirement for certain classes of SOLAS vessels is being implemented from 2012 – 2018, however the current ECDIS </w:t>
      </w:r>
      <w:r>
        <w:t xml:space="preserve">performance </w:t>
      </w:r>
      <w:r w:rsidRPr="00514A4C">
        <w:t>standard MSC 232(82) does not require AIS or other Virtual AtoN to be able to be displayed, nor to be integrated.</w:t>
      </w:r>
    </w:p>
    <w:p w14:paraId="1F8AB1F1" w14:textId="77777777" w:rsidR="00472C35" w:rsidRDefault="00472C35">
      <w:pPr>
        <w:rPr>
          <w:ins w:id="179" w:author="lighthouse" w:date="2012-04-26T17:25:00Z"/>
          <w:lang w:eastAsia="ja-JP"/>
        </w:rPr>
      </w:pPr>
      <w:r w:rsidRPr="00514A4C">
        <w:t xml:space="preserve">Administrations should take into account the limited display </w:t>
      </w:r>
      <w:r>
        <w:t>capabilities</w:t>
      </w:r>
      <w:r w:rsidRPr="00514A4C">
        <w:t xml:space="preserve"> for AIS</w:t>
      </w:r>
      <w:r>
        <w:t>,</w:t>
      </w:r>
      <w:r w:rsidRPr="00514A4C">
        <w:t xml:space="preserve"> or other forms of transmission</w:t>
      </w:r>
      <w:r>
        <w:t>,</w:t>
      </w:r>
      <w:r w:rsidRPr="00514A4C">
        <w:t xml:space="preserve"> for all classes of seaborne craft when assessing the value and risks associated with transmitting V</w:t>
      </w:r>
      <w:r>
        <w:t>irtual</w:t>
      </w:r>
      <w:r w:rsidRPr="00514A4C">
        <w:t xml:space="preserve"> AtoN.</w:t>
      </w:r>
    </w:p>
    <w:p w14:paraId="26D93D33" w14:textId="77777777" w:rsidR="005039AE" w:rsidRDefault="005039AE" w:rsidP="005039AE">
      <w:pPr>
        <w:pStyle w:val="Heading1"/>
        <w:numPr>
          <w:ilvl w:val="0"/>
          <w:numId w:val="9"/>
        </w:numPr>
        <w:rPr>
          <w:ins w:id="180" w:author="lighthouse" w:date="2012-04-26T17:26:00Z"/>
        </w:rPr>
      </w:pPr>
      <w:ins w:id="181" w:author="lighthouse" w:date="2012-04-26T17:26:00Z">
        <w:r>
          <w:rPr>
            <w:rFonts w:hint="eastAsia"/>
            <w:lang w:eastAsia="ja-JP"/>
          </w:rPr>
          <w:t>LEVEL OF SERVICE</w:t>
        </w:r>
      </w:ins>
    </w:p>
    <w:p w14:paraId="770D8E6A" w14:textId="77777777" w:rsidR="005039AE" w:rsidRPr="00514A4C" w:rsidDel="005039AE" w:rsidRDefault="005039AE">
      <w:pPr>
        <w:rPr>
          <w:del w:id="182" w:author="lighthouse" w:date="2012-04-26T17:26:00Z"/>
          <w:lang w:eastAsia="ja-JP"/>
        </w:rPr>
      </w:pPr>
    </w:p>
    <w:p w14:paraId="5E1D5DE2" w14:textId="77777777" w:rsidR="00472C35" w:rsidRPr="003A2A50" w:rsidRDefault="00D87643">
      <w:pPr>
        <w:pStyle w:val="Heading1"/>
        <w:tabs>
          <w:tab w:val="clear" w:pos="0"/>
        </w:tabs>
        <w:ind w:left="0" w:firstLine="0"/>
        <w:rPr>
          <w:lang w:eastAsia="ja-JP"/>
        </w:rPr>
        <w:pPrChange w:id="183" w:author="lighthouse" w:date="2012-04-26T17:26:00Z">
          <w:pPr>
            <w:pStyle w:val="Heading1"/>
            <w:numPr>
              <w:numId w:val="9"/>
            </w:numPr>
            <w:tabs>
              <w:tab w:val="clear" w:pos="0"/>
              <w:tab w:val="num" w:pos="567"/>
            </w:tabs>
            <w:ind w:left="567" w:hanging="567"/>
          </w:pPr>
        </w:pPrChange>
      </w:pPr>
      <w:r>
        <w:br w:type="page"/>
      </w:r>
      <w:bookmarkStart w:id="184" w:name="_Toc257184220"/>
      <w:del w:id="185" w:author="lighthouse" w:date="2012-04-26T17:26:00Z">
        <w:r w:rsidR="00472C35" w:rsidRPr="009423F0" w:rsidDel="005039AE">
          <w:lastRenderedPageBreak/>
          <w:delText>Level of service</w:delText>
        </w:r>
      </w:del>
      <w:bookmarkEnd w:id="184"/>
    </w:p>
    <w:p w14:paraId="27A79E2A" w14:textId="77777777" w:rsidR="00472C35" w:rsidRPr="003A2A50" w:rsidRDefault="00472C35">
      <w:pPr>
        <w:pStyle w:val="Heading2"/>
        <w:numPr>
          <w:ilvl w:val="1"/>
          <w:numId w:val="9"/>
        </w:numPr>
      </w:pPr>
      <w:bookmarkStart w:id="186" w:name="_Toc257184221"/>
      <w:r w:rsidRPr="009423F0">
        <w:t>Availability</w:t>
      </w:r>
      <w:bookmarkEnd w:id="186"/>
    </w:p>
    <w:p w14:paraId="646B7CC9" w14:textId="77777777" w:rsidR="00472C35" w:rsidRPr="003A2A50" w:rsidRDefault="00472C35" w:rsidP="00990994">
      <w:pPr>
        <w:pStyle w:val="BodyText"/>
      </w:pPr>
      <w:r w:rsidRPr="009423F0">
        <w:t xml:space="preserve">The basic principles for categorising AtoN in accordance with their importance is described in Recommendation O-130 (IALA Category 1, 2, or 3). </w:t>
      </w:r>
      <w:r>
        <w:t xml:space="preserve"> </w:t>
      </w:r>
      <w:r w:rsidRPr="009423F0">
        <w:t>Virtual Ato</w:t>
      </w:r>
      <w:r>
        <w:t>N</w:t>
      </w:r>
      <w:r w:rsidRPr="009423F0">
        <w:t xml:space="preserve"> Services should be categorised in the same manner.</w:t>
      </w:r>
    </w:p>
    <w:p w14:paraId="0A9F0875" w14:textId="77777777" w:rsidR="00472C35" w:rsidRPr="003A2A50" w:rsidRDefault="00472C35" w:rsidP="00990994">
      <w:pPr>
        <w:pStyle w:val="BodyText"/>
      </w:pPr>
      <w:r w:rsidRPr="009423F0">
        <w:t xml:space="preserve">If a transmitting site </w:t>
      </w:r>
      <w:proofErr w:type="gramStart"/>
      <w:r w:rsidRPr="009423F0">
        <w:t>is</w:t>
      </w:r>
      <w:proofErr w:type="gramEnd"/>
      <w:r w:rsidRPr="009423F0">
        <w:t xml:space="preserve"> transmitting signals for multiple </w:t>
      </w:r>
      <w:r w:rsidR="00A775FE">
        <w:t>V</w:t>
      </w:r>
      <w:r w:rsidRPr="009423F0">
        <w:t xml:space="preserve">irtual AtoN, the most critical one would determine the availability requirements for the service.  It should be noted that </w:t>
      </w:r>
      <w:r w:rsidR="00A775FE">
        <w:t>V</w:t>
      </w:r>
      <w:r w:rsidRPr="009423F0">
        <w:t xml:space="preserve">irtual AtoN transmitting sites must deliver </w:t>
      </w:r>
      <w:proofErr w:type="gramStart"/>
      <w:r w:rsidRPr="009423F0">
        <w:t>a specified</w:t>
      </w:r>
      <w:proofErr w:type="gramEnd"/>
      <w:r w:rsidRPr="009423F0">
        <w:t xml:space="preserve"> minimum signal strength at the user antenna within a specified service area.</w:t>
      </w:r>
    </w:p>
    <w:p w14:paraId="12143764" w14:textId="77777777" w:rsidR="00472C35" w:rsidRPr="003A2A50" w:rsidRDefault="00472C35" w:rsidP="00990994">
      <w:pPr>
        <w:pStyle w:val="BodyText"/>
      </w:pPr>
      <w:r w:rsidRPr="009423F0">
        <w:t>IALA Recommendation A-126 defines the required availability for AIS Virtual AtoN and sets the service area criteria in terms of required signal strength.</w:t>
      </w:r>
    </w:p>
    <w:p w14:paraId="2C9DA45D" w14:textId="77777777" w:rsidR="00472C35" w:rsidRPr="003A2A50" w:rsidRDefault="00472C35" w:rsidP="00990994">
      <w:pPr>
        <w:pStyle w:val="BodyText"/>
      </w:pPr>
      <w:r w:rsidRPr="009423F0">
        <w:t>Similar signal strength criteria should be defined for transmissions transmitted via means other than AIS.</w:t>
      </w:r>
    </w:p>
    <w:p w14:paraId="36B73DA1" w14:textId="77777777" w:rsidR="00472C35" w:rsidRPr="003A2A50" w:rsidRDefault="00472C35" w:rsidP="00990994">
      <w:pPr>
        <w:pStyle w:val="BodyText"/>
      </w:pPr>
      <w:r w:rsidRPr="009423F0">
        <w:t xml:space="preserve">Availability is determined by the ability to deliver the specified reporting rate, signal strength and valid information content.  </w:t>
      </w:r>
      <w:r w:rsidR="00A775FE">
        <w:t>V</w:t>
      </w:r>
      <w:r w:rsidRPr="009423F0">
        <w:t>irtual AtoN criteria should be specified for each of these elements in order to clearly define when the service is no longer available (failure state)</w:t>
      </w:r>
      <w:r>
        <w:t>.</w:t>
      </w:r>
    </w:p>
    <w:p w14:paraId="2EC42C05" w14:textId="77777777" w:rsidR="00472C35" w:rsidRPr="003A2A50" w:rsidRDefault="00472C35">
      <w:pPr>
        <w:pStyle w:val="Heading2"/>
        <w:numPr>
          <w:ilvl w:val="1"/>
          <w:numId w:val="9"/>
        </w:numPr>
      </w:pPr>
      <w:bookmarkStart w:id="187" w:name="_Toc257184222"/>
      <w:r w:rsidRPr="009423F0">
        <w:t>Integrity alerting</w:t>
      </w:r>
      <w:bookmarkEnd w:id="187"/>
    </w:p>
    <w:p w14:paraId="36D99030" w14:textId="77777777" w:rsidR="00472C35" w:rsidRDefault="00472C35">
      <w:pPr>
        <w:pStyle w:val="BodyText"/>
      </w:pPr>
      <w:r>
        <w:t>Authorised s</w:t>
      </w:r>
      <w:r w:rsidRPr="009423F0">
        <w:t xml:space="preserve">ervice providers </w:t>
      </w:r>
      <w:r w:rsidRPr="00DC27E5">
        <w:t>should</w:t>
      </w:r>
      <w:r w:rsidRPr="009423F0">
        <w:t xml:space="preserve"> have the ability to provide users with warnings within a specified time when a </w:t>
      </w:r>
      <w:r w:rsidR="00A775FE">
        <w:t>V</w:t>
      </w:r>
      <w:r w:rsidRPr="009423F0">
        <w:t>irtual AtoN service is not available.</w:t>
      </w:r>
    </w:p>
    <w:p w14:paraId="537D4925" w14:textId="77777777" w:rsidR="00472C35" w:rsidRDefault="00472C35">
      <w:pPr>
        <w:pStyle w:val="BodyText"/>
      </w:pPr>
      <w:r w:rsidRPr="009423F0">
        <w:t>The warning should be given within a time frame compatible with the criticality of the AtoN (IALA Categories 1, 2 and 3).</w:t>
      </w:r>
    </w:p>
    <w:p w14:paraId="086BE3C4" w14:textId="77777777" w:rsidR="00472C35" w:rsidRDefault="00472C35">
      <w:pPr>
        <w:pStyle w:val="BodyText"/>
      </w:pPr>
      <w:r>
        <w:t xml:space="preserve">Warnings may be issued as </w:t>
      </w:r>
      <w:del w:id="188" w:author="lighthouse" w:date="2012-04-25T18:19:00Z">
        <w:r w:rsidDel="009D6B06">
          <w:delText>a</w:delText>
        </w:r>
        <w:r w:rsidRPr="009423F0" w:rsidDel="009D6B06">
          <w:delText xml:space="preserve"> navigational warning </w:delText>
        </w:r>
      </w:del>
      <w:ins w:id="189" w:author="lighthouse" w:date="2012-04-25T18:19:00Z">
        <w:r w:rsidR="009D6B06">
          <w:rPr>
            <w:rFonts w:hint="eastAsia"/>
            <w:lang w:eastAsia="ja-JP"/>
          </w:rPr>
          <w:t xml:space="preserve">MSI </w:t>
        </w:r>
      </w:ins>
      <w:r w:rsidRPr="00FD26AD">
        <w:t>and</w:t>
      </w:r>
      <w:r w:rsidR="00D45B62">
        <w:t>,</w:t>
      </w:r>
      <w:r w:rsidRPr="009423F0">
        <w:t xml:space="preserve"> in the case of AIS</w:t>
      </w:r>
      <w:r w:rsidR="00D45B62">
        <w:t>,</w:t>
      </w:r>
      <w:r w:rsidRPr="009423F0">
        <w:t xml:space="preserve"> using the flags of message 21, using message 14 or by any other appropriate means.</w:t>
      </w:r>
    </w:p>
    <w:p w14:paraId="2E0D8915" w14:textId="77777777" w:rsidR="00472C35" w:rsidRDefault="00472C35">
      <w:pPr>
        <w:pStyle w:val="BodyText"/>
      </w:pPr>
      <w:r>
        <w:t>There is a requirement for</w:t>
      </w:r>
      <w:r w:rsidRPr="009423F0">
        <w:t xml:space="preserve"> integrity monitoring.  Such monitoring schemes should be independent of the system providing the basic service.  Integrity monitoring can take place both onboard a vessel and ashore.</w:t>
      </w:r>
    </w:p>
    <w:p w14:paraId="5850AAEB" w14:textId="77777777" w:rsidR="00472C35" w:rsidRPr="003A2A50" w:rsidRDefault="00472C35" w:rsidP="00990994">
      <w:pPr>
        <w:pStyle w:val="BodyText"/>
      </w:pPr>
      <w:r w:rsidRPr="009423F0">
        <w:t xml:space="preserve">Shipborne monitoring is limited to validity checking of the received datagram and the reporting rate of the </w:t>
      </w:r>
      <w:r w:rsidR="00A775FE">
        <w:t>V</w:t>
      </w:r>
      <w:r w:rsidRPr="009423F0">
        <w:t>irtual AtoN.</w:t>
      </w:r>
    </w:p>
    <w:p w14:paraId="29B9CD5E" w14:textId="77777777" w:rsidR="00472C35" w:rsidRPr="003A2A50" w:rsidRDefault="00472C35">
      <w:pPr>
        <w:pStyle w:val="Heading2"/>
        <w:numPr>
          <w:ilvl w:val="1"/>
          <w:numId w:val="9"/>
        </w:numPr>
      </w:pPr>
      <w:bookmarkStart w:id="190" w:name="_Toc257184223"/>
      <w:r w:rsidRPr="009423F0">
        <w:t>Continuity</w:t>
      </w:r>
      <w:bookmarkEnd w:id="190"/>
    </w:p>
    <w:p w14:paraId="58085A60" w14:textId="77777777" w:rsidR="00472C35" w:rsidRDefault="00472C35">
      <w:pPr>
        <w:pStyle w:val="BodyText"/>
      </w:pPr>
      <w:r w:rsidRPr="009423F0">
        <w:t xml:space="preserve">Continuity is the probability that, assuming a fault-free system at the receiving end, the </w:t>
      </w:r>
      <w:r>
        <w:t>V</w:t>
      </w:r>
      <w:r w:rsidRPr="009423F0">
        <w:t>irtual AtoN will be received and displayed on the navigational display over the time interval applicable for a particular operation.</w:t>
      </w:r>
    </w:p>
    <w:p w14:paraId="537FFCCD" w14:textId="77777777" w:rsidR="00472C35" w:rsidRPr="003A2A50" w:rsidRDefault="00472C35" w:rsidP="00990994">
      <w:pPr>
        <w:pStyle w:val="BodyText"/>
      </w:pPr>
      <w:r w:rsidRPr="009423F0">
        <w:t xml:space="preserve">The continuity of a </w:t>
      </w:r>
      <w:r>
        <w:t>V</w:t>
      </w:r>
      <w:r w:rsidRPr="009423F0">
        <w:t>irtual AtoN service should be determined as described in Recommendation R-121.</w:t>
      </w:r>
      <w:r>
        <w:t xml:space="preserve">  </w:t>
      </w:r>
      <w:r w:rsidR="00F8471B">
        <w:t>The time interval should be chosen as 3 hours, or a suitable time frame as determined by the authority providing the service</w:t>
      </w:r>
      <w:proofErr w:type="gramStart"/>
      <w:r w:rsidR="005F69F4">
        <w:t>.</w:t>
      </w:r>
      <w:r w:rsidRPr="009423F0">
        <w:t>.</w:t>
      </w:r>
      <w:proofErr w:type="gramEnd"/>
      <w:r w:rsidRPr="009423F0">
        <w:t xml:space="preserve">  The probability should be according to the category (IALA categories 1, 2 and 3) of each </w:t>
      </w:r>
      <w:r>
        <w:t>V</w:t>
      </w:r>
      <w:r w:rsidRPr="009423F0">
        <w:t xml:space="preserve">irtual AtoN.  If a transmitting site </w:t>
      </w:r>
      <w:proofErr w:type="gramStart"/>
      <w:r w:rsidRPr="009423F0">
        <w:t>is</w:t>
      </w:r>
      <w:proofErr w:type="gramEnd"/>
      <w:r w:rsidRPr="009423F0">
        <w:t xml:space="preserve"> transmitting signals for multiple </w:t>
      </w:r>
      <w:r>
        <w:t>V</w:t>
      </w:r>
      <w:r w:rsidRPr="009423F0">
        <w:t>irtual AtoN, the most critical one would determine the continui</w:t>
      </w:r>
      <w:r>
        <w:t>ty requirements for the service</w:t>
      </w:r>
      <w:r w:rsidRPr="009423F0">
        <w:t>.</w:t>
      </w:r>
    </w:p>
    <w:p w14:paraId="70121BD6" w14:textId="77777777" w:rsidR="00472C35" w:rsidRPr="003A2A50" w:rsidRDefault="00472C35">
      <w:pPr>
        <w:pStyle w:val="Heading1"/>
        <w:numPr>
          <w:ilvl w:val="0"/>
          <w:numId w:val="9"/>
        </w:numPr>
      </w:pPr>
      <w:bookmarkStart w:id="191" w:name="_Toc257184224"/>
      <w:r>
        <w:t>Development</w:t>
      </w:r>
      <w:r w:rsidRPr="009423F0">
        <w:t xml:space="preserve"> considerations</w:t>
      </w:r>
      <w:bookmarkEnd w:id="191"/>
    </w:p>
    <w:p w14:paraId="01C2D902" w14:textId="77777777" w:rsidR="00472C35" w:rsidRDefault="00472C35">
      <w:pPr>
        <w:pStyle w:val="BodyText"/>
      </w:pPr>
      <w:r w:rsidRPr="009423F0">
        <w:t xml:space="preserve">For the full benefits of </w:t>
      </w:r>
      <w:r>
        <w:t>Virtual AtoN</w:t>
      </w:r>
      <w:r w:rsidRPr="009423F0">
        <w:t xml:space="preserve"> to be realised, a number of issues must be addressed</w:t>
      </w:r>
      <w:r>
        <w:t xml:space="preserve"> in consultation with other bodies,</w:t>
      </w:r>
      <w:r w:rsidRPr="009423F0">
        <w:t xml:space="preserve"> including:</w:t>
      </w:r>
    </w:p>
    <w:p w14:paraId="2B0BC35F" w14:textId="77777777" w:rsidR="00472C35" w:rsidRDefault="006F0BD3" w:rsidP="00AD1DE0">
      <w:pPr>
        <w:pStyle w:val="Bullet1"/>
        <w:numPr>
          <w:ilvl w:val="0"/>
          <w:numId w:val="18"/>
          <w:numberingChange w:id="192" w:author="jac" w:date="2010-03-15T09:21:00Z" w:original=""/>
        </w:numPr>
        <w:tabs>
          <w:tab w:val="clear" w:pos="720"/>
          <w:tab w:val="num" w:pos="1134"/>
        </w:tabs>
        <w:ind w:left="1134" w:hanging="567"/>
      </w:pPr>
      <w:r>
        <w:t>a</w:t>
      </w:r>
      <w:r w:rsidRPr="009423F0">
        <w:t xml:space="preserve">ppropriate </w:t>
      </w:r>
      <w:del w:id="193" w:author="lighthouse" w:date="2012-04-26T16:58:00Z">
        <w:r w:rsidR="00472C35" w:rsidRPr="009423F0" w:rsidDel="006C61B6">
          <w:delText xml:space="preserve">training and </w:delText>
        </w:r>
      </w:del>
      <w:del w:id="194" w:author="lighthouse" w:date="2012-04-26T16:57:00Z">
        <w:r w:rsidR="00472C35" w:rsidRPr="009423F0" w:rsidDel="006C61B6">
          <w:delText xml:space="preserve">education </w:delText>
        </w:r>
      </w:del>
      <w:ins w:id="195" w:author="lighthouse" w:date="2012-04-26T16:57:00Z">
        <w:r w:rsidR="006C61B6">
          <w:rPr>
            <w:rFonts w:hint="eastAsia"/>
            <w:lang w:eastAsia="ja-JP"/>
          </w:rPr>
          <w:t xml:space="preserve">instruction </w:t>
        </w:r>
      </w:ins>
      <w:ins w:id="196" w:author="lighthouse" w:date="2012-04-26T16:58:00Z">
        <w:r w:rsidR="006C61B6">
          <w:rPr>
            <w:rFonts w:hint="eastAsia"/>
            <w:lang w:eastAsia="ja-JP"/>
          </w:rPr>
          <w:t xml:space="preserve">and training </w:t>
        </w:r>
      </w:ins>
      <w:r w:rsidR="00472C35" w:rsidRPr="009423F0">
        <w:t>of all mariners</w:t>
      </w:r>
      <w:r w:rsidR="00472C35">
        <w:t xml:space="preserve"> and providers</w:t>
      </w:r>
      <w:r w:rsidR="00472C35" w:rsidRPr="009423F0">
        <w:t xml:space="preserve"> as to the provision of </w:t>
      </w:r>
      <w:r w:rsidR="00472C35">
        <w:t>Virtual AtoN</w:t>
      </w:r>
      <w:r w:rsidR="00472C35" w:rsidRPr="009423F0">
        <w:t>, symbology, display, and limitations</w:t>
      </w:r>
      <w:r>
        <w:t>;</w:t>
      </w:r>
    </w:p>
    <w:p w14:paraId="7D52DC57" w14:textId="77777777" w:rsidR="00472C35" w:rsidRDefault="006F0BD3" w:rsidP="00AD1DE0">
      <w:pPr>
        <w:pStyle w:val="Bullet1"/>
        <w:numPr>
          <w:ilvl w:val="0"/>
          <w:numId w:val="18"/>
          <w:numberingChange w:id="197" w:author="jac" w:date="2010-03-15T09:21:00Z" w:original=""/>
        </w:numPr>
        <w:tabs>
          <w:tab w:val="clear" w:pos="720"/>
          <w:tab w:val="num" w:pos="1134"/>
        </w:tabs>
        <w:ind w:left="1134" w:hanging="567"/>
      </w:pPr>
      <w:r>
        <w:lastRenderedPageBreak/>
        <w:t>h</w:t>
      </w:r>
      <w:r w:rsidRPr="009423F0">
        <w:t>armonis</w:t>
      </w:r>
      <w:r>
        <w:t xml:space="preserve">ation </w:t>
      </w:r>
      <w:r w:rsidR="00472C35">
        <w:t>of</w:t>
      </w:r>
      <w:r w:rsidR="00472C35" w:rsidRPr="009423F0">
        <w:t xml:space="preserve"> </w:t>
      </w:r>
      <w:r w:rsidR="00472C35">
        <w:t>i</w:t>
      </w:r>
      <w:r w:rsidR="00472C35" w:rsidRPr="009423F0">
        <w:t xml:space="preserve">ntegration and ship navigation system specification to enable the display of </w:t>
      </w:r>
      <w:del w:id="198" w:author="lighthouse" w:date="2012-04-25T18:23:00Z">
        <w:r w:rsidR="00472C35" w:rsidRPr="009423F0" w:rsidDel="009D6B06">
          <w:delText xml:space="preserve">AIS </w:delText>
        </w:r>
      </w:del>
      <w:r w:rsidR="00472C35">
        <w:t>Virtual AtoN</w:t>
      </w:r>
      <w:r w:rsidR="00472C35" w:rsidRPr="009423F0">
        <w:t xml:space="preserve"> for SOLAS </w:t>
      </w:r>
      <w:ins w:id="199" w:author="lighthouse" w:date="2012-04-26T16:59:00Z">
        <w:r w:rsidR="006C61B6">
          <w:rPr>
            <w:rFonts w:hint="eastAsia"/>
            <w:lang w:eastAsia="ja-JP"/>
          </w:rPr>
          <w:t xml:space="preserve">ships </w:t>
        </w:r>
      </w:ins>
      <w:r w:rsidR="00472C35" w:rsidRPr="009423F0">
        <w:t>and other users</w:t>
      </w:r>
      <w:r>
        <w:t>;</w:t>
      </w:r>
    </w:p>
    <w:p w14:paraId="6EDBFBB9" w14:textId="77777777" w:rsidR="00472C35" w:rsidRDefault="006F0BD3" w:rsidP="00AD1DE0">
      <w:pPr>
        <w:pStyle w:val="Bullet1"/>
        <w:numPr>
          <w:ilvl w:val="0"/>
          <w:numId w:val="18"/>
          <w:numberingChange w:id="200" w:author="jac" w:date="2010-03-15T09:21:00Z" w:original=""/>
        </w:numPr>
        <w:tabs>
          <w:tab w:val="clear" w:pos="720"/>
          <w:tab w:val="num" w:pos="1134"/>
        </w:tabs>
        <w:ind w:left="1134" w:hanging="567"/>
      </w:pPr>
      <w:r>
        <w:t>a</w:t>
      </w:r>
      <w:r w:rsidRPr="009423F0">
        <w:t xml:space="preserve"> </w:t>
      </w:r>
      <w:r w:rsidR="00472C35" w:rsidRPr="009423F0">
        <w:t xml:space="preserve">strategy for implementation of </w:t>
      </w:r>
      <w:r w:rsidR="00472C35">
        <w:t>Virtual AtoN</w:t>
      </w:r>
      <w:r w:rsidR="00472C35" w:rsidRPr="009423F0">
        <w:t xml:space="preserve"> using non-AIS based systems</w:t>
      </w:r>
      <w:r>
        <w:t>;</w:t>
      </w:r>
    </w:p>
    <w:p w14:paraId="0854EDCF" w14:textId="77777777" w:rsidR="00472C35" w:rsidRDefault="006F0BD3" w:rsidP="00AD1DE0">
      <w:pPr>
        <w:pStyle w:val="Bullet1"/>
        <w:numPr>
          <w:ilvl w:val="0"/>
          <w:numId w:val="18"/>
          <w:numberingChange w:id="201" w:author="jac" w:date="2010-03-15T09:21:00Z" w:original=""/>
        </w:numPr>
        <w:tabs>
          <w:tab w:val="clear" w:pos="720"/>
          <w:tab w:val="num" w:pos="1134"/>
        </w:tabs>
        <w:ind w:left="1134" w:hanging="567"/>
      </w:pPr>
      <w:r>
        <w:t>t</w:t>
      </w:r>
      <w:r w:rsidRPr="009423F0">
        <w:t xml:space="preserve">he </w:t>
      </w:r>
      <w:r w:rsidR="00472C35" w:rsidRPr="009423F0">
        <w:t xml:space="preserve">harmonisation of the use of MSI by </w:t>
      </w:r>
      <w:r w:rsidR="00472C35">
        <w:t>Virtual AtoN</w:t>
      </w:r>
      <w:r w:rsidR="00472C35" w:rsidRPr="009423F0">
        <w:t xml:space="preserve"> within the context of the IMO’s e-Navigation concept</w:t>
      </w:r>
      <w:r>
        <w:t>;</w:t>
      </w:r>
    </w:p>
    <w:p w14:paraId="3D33CC95" w14:textId="77777777" w:rsidR="00472C35" w:rsidRDefault="006F0BD3" w:rsidP="00AD1DE0">
      <w:pPr>
        <w:pStyle w:val="Bullet1"/>
        <w:numPr>
          <w:ilvl w:val="0"/>
          <w:numId w:val="18"/>
          <w:numberingChange w:id="202" w:author="jac" w:date="2010-03-15T09:21:00Z" w:original=""/>
        </w:numPr>
        <w:tabs>
          <w:tab w:val="clear" w:pos="720"/>
          <w:tab w:val="num" w:pos="1134"/>
        </w:tabs>
        <w:ind w:left="1134" w:hanging="567"/>
      </w:pPr>
      <w:proofErr w:type="gramStart"/>
      <w:r>
        <w:t>harmonised</w:t>
      </w:r>
      <w:proofErr w:type="gramEnd"/>
      <w:r>
        <w:t xml:space="preserve"> </w:t>
      </w:r>
      <w:r w:rsidR="00472C35">
        <w:t>presentation of Virtual AtoN.</w:t>
      </w:r>
    </w:p>
    <w:p w14:paraId="073C3451" w14:textId="77777777" w:rsidR="00472C35" w:rsidRPr="003A2A50" w:rsidRDefault="00472C35">
      <w:pPr>
        <w:pStyle w:val="Heading1"/>
        <w:numPr>
          <w:ilvl w:val="0"/>
          <w:numId w:val="9"/>
        </w:numPr>
      </w:pPr>
      <w:bookmarkStart w:id="203" w:name="_Toc252371555"/>
      <w:bookmarkEnd w:id="203"/>
      <w:r>
        <w:br w:type="page"/>
      </w:r>
      <w:bookmarkStart w:id="204" w:name="_Toc257184225"/>
      <w:r w:rsidRPr="009423F0">
        <w:lastRenderedPageBreak/>
        <w:t>References</w:t>
      </w:r>
      <w:bookmarkEnd w:id="204"/>
    </w:p>
    <w:p w14:paraId="2BAFC624" w14:textId="77777777" w:rsidR="00472C35" w:rsidRDefault="00472C35">
      <w:pPr>
        <w:pStyle w:val="References"/>
        <w:numPr>
          <w:numberingChange w:id="205" w:author="jac" w:date="2010-03-15T09:21:00Z" w:original="[%1:1:0:]"/>
        </w:numPr>
      </w:pPr>
      <w:r>
        <w:t xml:space="preserve">IMO Res. </w:t>
      </w:r>
      <w:r w:rsidRPr="009423F0">
        <w:t>A.917(22) 2001 Guidelines for the Onboard Operational Use of Shipborne AIS</w:t>
      </w:r>
    </w:p>
    <w:p w14:paraId="11512E32" w14:textId="77777777" w:rsidR="00472C35" w:rsidRDefault="00472C35">
      <w:pPr>
        <w:pStyle w:val="References"/>
        <w:numPr>
          <w:numberingChange w:id="206" w:author="jac" w:date="2010-03-15T09:21:00Z" w:original="[%1:2:0:]"/>
        </w:numPr>
      </w:pPr>
      <w:r>
        <w:t xml:space="preserve">IMO Res. </w:t>
      </w:r>
      <w:r w:rsidRPr="009423F0">
        <w:t>A.956(23) 2003 Amendments to the Guidelines for the Onboard Operational Use of Shipborne AIS</w:t>
      </w:r>
    </w:p>
    <w:p w14:paraId="7265E2D7" w14:textId="77777777" w:rsidR="00472C35" w:rsidRPr="00404B94" w:rsidRDefault="00472C35" w:rsidP="003C1D97">
      <w:pPr>
        <w:pStyle w:val="References"/>
        <w:numPr>
          <w:numberingChange w:id="207" w:author="jac" w:date="2010-03-15T09:21:00Z" w:original="[%1:3:0:]"/>
        </w:numPr>
      </w:pPr>
      <w:r w:rsidRPr="00404B94">
        <w:t>MSC 232(82) Performance Standards for ECDIS</w:t>
      </w:r>
    </w:p>
    <w:p w14:paraId="49BC5887" w14:textId="77777777" w:rsidR="00472C35" w:rsidRPr="00404B94" w:rsidRDefault="00472C35" w:rsidP="003C1D97">
      <w:pPr>
        <w:pStyle w:val="References"/>
        <w:numPr>
          <w:numberingChange w:id="208" w:author="jac" w:date="2010-03-15T09:21:00Z" w:original="[%1:4:0:]"/>
        </w:numPr>
      </w:pPr>
      <w:r w:rsidRPr="00404B94">
        <w:t>MSC.192(79) Performance standards for radar equipment</w:t>
      </w:r>
    </w:p>
    <w:p w14:paraId="599D07C9" w14:textId="77777777" w:rsidR="00472C35" w:rsidRDefault="00472C35">
      <w:pPr>
        <w:pStyle w:val="References"/>
        <w:numPr>
          <w:numberingChange w:id="209" w:author="jac" w:date="2010-03-15T09:21:00Z" w:original="[%1:5:0:]"/>
        </w:numPr>
      </w:pPr>
      <w:r w:rsidRPr="009423F0">
        <w:t>MSC.191(79) Performance Standards for the Presentation of Navigation-Related Information on Shipborne Navigational displays</w:t>
      </w:r>
    </w:p>
    <w:p w14:paraId="78409490" w14:textId="77777777" w:rsidR="00472C35" w:rsidRDefault="00472C35" w:rsidP="00D32D86">
      <w:pPr>
        <w:pStyle w:val="References"/>
        <w:numPr>
          <w:numberingChange w:id="210" w:author="jac" w:date="2010-03-15T09:21:00Z" w:original="[%1:6:0:]"/>
        </w:numPr>
      </w:pPr>
      <w:r w:rsidRPr="009423F0">
        <w:t>MSC 86/23/7 New symbols for AIS-AtoN - Submitted by Japan</w:t>
      </w:r>
    </w:p>
    <w:p w14:paraId="609063C1" w14:textId="77777777" w:rsidR="00472C35" w:rsidRDefault="00472C35">
      <w:pPr>
        <w:pStyle w:val="References"/>
        <w:numPr>
          <w:numberingChange w:id="211" w:author="jac" w:date="2010-03-15T09:21:00Z" w:original="[%1:7:0:]"/>
        </w:numPr>
      </w:pPr>
      <w:r w:rsidRPr="009423F0">
        <w:t>IMO SN</w:t>
      </w:r>
      <w:r>
        <w:t>/</w:t>
      </w:r>
      <w:r w:rsidRPr="009423F0">
        <w:t>Circ 243 – Amendments to Guidelines for the Presentation of Navigation-Related Symbols, Terms and Abbreviations</w:t>
      </w:r>
    </w:p>
    <w:p w14:paraId="1E4FBE4E" w14:textId="77777777" w:rsidR="00472C35" w:rsidRDefault="00472C35" w:rsidP="00D32D86">
      <w:pPr>
        <w:pStyle w:val="References"/>
        <w:numPr>
          <w:numberingChange w:id="212" w:author="jac" w:date="2010-03-15T09:21:00Z" w:original="[%1:8:0:]"/>
        </w:numPr>
      </w:pPr>
      <w:r>
        <w:t xml:space="preserve">IMO </w:t>
      </w:r>
      <w:r w:rsidRPr="009423F0">
        <w:t>SN</w:t>
      </w:r>
      <w:r>
        <w:t>/</w:t>
      </w:r>
      <w:r w:rsidRPr="009423F0">
        <w:t>Circ 266 Maintenance of ECDIS Software</w:t>
      </w:r>
    </w:p>
    <w:p w14:paraId="74446BFB" w14:textId="77777777" w:rsidR="00472C35" w:rsidRDefault="00472C35">
      <w:pPr>
        <w:pStyle w:val="References"/>
        <w:numPr>
          <w:numberingChange w:id="213" w:author="jac" w:date="2010-03-15T09:21:00Z" w:original="[%1:9:0:]"/>
        </w:numPr>
      </w:pPr>
      <w:r w:rsidRPr="00155ED2">
        <w:t xml:space="preserve">IMO SN/Circ </w:t>
      </w:r>
      <w:ins w:id="214" w:author="lighthouse" w:date="2012-04-25T18:26:00Z">
        <w:r w:rsidR="009D6B06">
          <w:rPr>
            <w:rFonts w:hint="eastAsia"/>
            <w:lang w:eastAsia="ja-JP"/>
          </w:rPr>
          <w:t xml:space="preserve">289 </w:t>
        </w:r>
      </w:ins>
      <w:del w:id="215" w:author="lighthouse" w:date="2012-04-25T18:26:00Z">
        <w:r w:rsidRPr="00155ED2" w:rsidDel="009D6B06">
          <w:delText xml:space="preserve">[t.b.d,  NAV 55/21/Add.1 draft SN Circ] </w:delText>
        </w:r>
      </w:del>
      <w:r w:rsidRPr="00155ED2">
        <w:t>Guidance of the Use of AIS Application Specific Messages</w:t>
      </w:r>
      <w:del w:id="216" w:author="lighthouse" w:date="2012-04-25T18:26:00Z">
        <w:r w:rsidRPr="00155ED2" w:rsidDel="009D6B06">
          <w:delText xml:space="preserve">   &lt; will supersede SN circ 236 &gt;</w:delText>
        </w:r>
        <w:r w:rsidDel="009D6B06">
          <w:delText>, pending decision at MSC87, May 2010</w:delText>
        </w:r>
      </w:del>
    </w:p>
    <w:p w14:paraId="7FEF7E7B" w14:textId="77777777" w:rsidR="009D6B06" w:rsidDel="009D6B06" w:rsidRDefault="009D6B06">
      <w:pPr>
        <w:pStyle w:val="References"/>
        <w:numPr>
          <w:numberingChange w:id="217" w:author="jac" w:date="2010-03-15T09:21:00Z" w:original="[%1:9:0:]"/>
        </w:numPr>
        <w:rPr>
          <w:del w:id="218" w:author="lighthouse" w:date="2012-04-25T18:27:00Z"/>
        </w:rPr>
      </w:pPr>
      <w:ins w:id="219" w:author="lighthouse" w:date="2012-04-25T18:26:00Z">
        <w:r>
          <w:rPr>
            <w:rFonts w:hint="eastAsia"/>
            <w:lang w:eastAsia="ja-JP"/>
          </w:rPr>
          <w:t xml:space="preserve">IMO SN/Circ 290 </w:t>
        </w:r>
      </w:ins>
      <w:ins w:id="220" w:author="lighthouse" w:date="2012-04-25T18:27:00Z">
        <w:r>
          <w:rPr>
            <w:rFonts w:hint="eastAsia"/>
            <w:lang w:eastAsia="ja-JP"/>
          </w:rPr>
          <w:t>Guidance for the presentation and display of AIS Application Spec</w:t>
        </w:r>
      </w:ins>
      <w:ins w:id="221" w:author="lighthouse" w:date="2012-04-26T16:56:00Z">
        <w:r w:rsidR="00545A76">
          <w:rPr>
            <w:rFonts w:hint="eastAsia"/>
            <w:lang w:eastAsia="ja-JP"/>
          </w:rPr>
          <w:t>i</w:t>
        </w:r>
      </w:ins>
      <w:ins w:id="222" w:author="lighthouse" w:date="2012-04-25T18:27:00Z">
        <w:r>
          <w:rPr>
            <w:rFonts w:hint="eastAsia"/>
            <w:lang w:eastAsia="ja-JP"/>
          </w:rPr>
          <w:t>fic Message</w:t>
        </w:r>
      </w:ins>
      <w:ins w:id="223" w:author="lighthouse" w:date="2012-04-25T18:28:00Z">
        <w:r>
          <w:rPr>
            <w:rFonts w:hint="eastAsia"/>
            <w:lang w:eastAsia="ja-JP"/>
          </w:rPr>
          <w:t>s</w:t>
        </w:r>
      </w:ins>
      <w:ins w:id="224" w:author="lighthouse" w:date="2012-04-25T18:27:00Z">
        <w:r>
          <w:rPr>
            <w:rFonts w:hint="eastAsia"/>
            <w:lang w:eastAsia="ja-JP"/>
          </w:rPr>
          <w:t xml:space="preserve"> Information</w:t>
        </w:r>
      </w:ins>
    </w:p>
    <w:p w14:paraId="21D43018" w14:textId="77777777" w:rsidR="009D6B06" w:rsidRPr="00155ED2" w:rsidRDefault="009D6B06" w:rsidP="009D6B06">
      <w:pPr>
        <w:pStyle w:val="References"/>
        <w:numPr>
          <w:numberingChange w:id="225" w:author="jac" w:date="2010-03-15T09:21:00Z" w:original="[%1:9:0:]"/>
        </w:numPr>
      </w:pPr>
    </w:p>
    <w:p w14:paraId="6445C27D" w14:textId="77777777" w:rsidR="00472C35" w:rsidRDefault="00472C35">
      <w:pPr>
        <w:pStyle w:val="References"/>
        <w:numPr>
          <w:numberingChange w:id="226" w:author="jac" w:date="2010-03-15T09:21:00Z" w:original="[%1:10:0:]"/>
        </w:numPr>
      </w:pPr>
      <w:r w:rsidRPr="009423F0">
        <w:t>ITU-R M.1371 Technical Characteristics for Automatic identification System using Time Division Multiple Access in the VHF Maritime Mobile Band</w:t>
      </w:r>
    </w:p>
    <w:p w14:paraId="634310F8" w14:textId="77777777" w:rsidR="00472C35" w:rsidRDefault="00472C35">
      <w:pPr>
        <w:pStyle w:val="References"/>
        <w:numPr>
          <w:numberingChange w:id="227" w:author="jac" w:date="2010-03-15T09:21:00Z" w:original="[%1:11:0:]"/>
        </w:numPr>
      </w:pPr>
      <w:r w:rsidRPr="009423F0">
        <w:t>IHO S-4 Chart Specifications of the IHO and Regulations for International (INT) Charts</w:t>
      </w:r>
    </w:p>
    <w:p w14:paraId="1EEEF8F3" w14:textId="77777777" w:rsidR="00472C35" w:rsidRDefault="00472C35">
      <w:pPr>
        <w:pStyle w:val="References"/>
        <w:numPr>
          <w:numberingChange w:id="228" w:author="jac" w:date="2010-03-15T09:21:00Z" w:original="[%1:12:0:]"/>
        </w:numPr>
      </w:pPr>
      <w:r w:rsidRPr="009423F0">
        <w:t>IHO S-52 Specifications for Chart Content and Display Aspects of ECDIS</w:t>
      </w:r>
    </w:p>
    <w:p w14:paraId="50D1499C" w14:textId="77777777" w:rsidR="00472C35" w:rsidRDefault="00472C35">
      <w:pPr>
        <w:pStyle w:val="References"/>
        <w:numPr>
          <w:numberingChange w:id="229" w:author="jac" w:date="2010-03-15T09:21:00Z" w:original="[%1:13:0:]"/>
        </w:numPr>
      </w:pPr>
      <w:r w:rsidRPr="009423F0">
        <w:t>IHO S-57 Transfer Standard for Digital Hydrographic Data</w:t>
      </w:r>
    </w:p>
    <w:p w14:paraId="0801BC84" w14:textId="77777777" w:rsidR="00472C35" w:rsidRDefault="00472C35">
      <w:pPr>
        <w:pStyle w:val="References"/>
        <w:numPr>
          <w:numberingChange w:id="230" w:author="jac" w:date="2010-03-15T09:21:00Z" w:original="[%1:14:0:]"/>
        </w:numPr>
      </w:pPr>
      <w:r w:rsidRPr="009423F0">
        <w:t>IHO S-57 Appendix B</w:t>
      </w:r>
      <w:r>
        <w:t>.1</w:t>
      </w:r>
      <w:r w:rsidRPr="009423F0">
        <w:t xml:space="preserve">  ENC Product Specification</w:t>
      </w:r>
    </w:p>
    <w:p w14:paraId="45A9DB6F" w14:textId="77777777" w:rsidR="00472C35" w:rsidRDefault="00472C35">
      <w:pPr>
        <w:pStyle w:val="References"/>
        <w:numPr>
          <w:numberingChange w:id="231" w:author="jac" w:date="2010-03-15T09:21:00Z" w:original="[%1:15:0:]"/>
        </w:numPr>
      </w:pPr>
      <w:r w:rsidRPr="009423F0">
        <w:t>IHO S-100 Universal Hydrographic Data Model</w:t>
      </w:r>
    </w:p>
    <w:p w14:paraId="2054161B" w14:textId="77777777" w:rsidR="00472C35" w:rsidRDefault="00472C35">
      <w:pPr>
        <w:pStyle w:val="References"/>
        <w:numPr>
          <w:numberingChange w:id="232" w:author="jac" w:date="2010-03-15T09:21:00Z" w:original="[%1:16:0:]"/>
        </w:numPr>
      </w:pPr>
      <w:r w:rsidRPr="009423F0">
        <w:t>IHO S-101 ENC Product Specification (ENC Product Specification based on S-100 (not to be adopted before 2012 at the earliest))</w:t>
      </w:r>
    </w:p>
    <w:p w14:paraId="54E0C90C" w14:textId="77777777" w:rsidR="00472C35" w:rsidRDefault="00472C35" w:rsidP="00D32D86">
      <w:pPr>
        <w:pStyle w:val="References"/>
        <w:numPr>
          <w:numberingChange w:id="233" w:author="jac" w:date="2010-03-15T09:21:00Z" w:original="[%1:17:0:]"/>
        </w:numPr>
      </w:pPr>
      <w:r w:rsidRPr="009423F0">
        <w:t xml:space="preserve">IALA Recommendation </w:t>
      </w:r>
      <w:r>
        <w:t>R</w:t>
      </w:r>
      <w:r w:rsidRPr="009423F0">
        <w:t>-1</w:t>
      </w:r>
      <w:r>
        <w:t xml:space="preserve">21 </w:t>
      </w:r>
      <w:r w:rsidRPr="006C75DF">
        <w:rPr>
          <w:rFonts w:cs="Arial"/>
          <w:sz w:val="20"/>
          <w:szCs w:val="20"/>
        </w:rPr>
        <w:t>For the performance and monitoring of a DGNSS Service in the band 283.5 – 325 kHz</w:t>
      </w:r>
    </w:p>
    <w:p w14:paraId="4E8DB6E3" w14:textId="77777777" w:rsidR="00472C35" w:rsidRDefault="00472C35">
      <w:pPr>
        <w:pStyle w:val="References"/>
        <w:numPr>
          <w:numberingChange w:id="234" w:author="jac" w:date="2010-03-15T09:21:00Z" w:original="[%1:18:0:]"/>
        </w:numPr>
      </w:pPr>
      <w:bookmarkStart w:id="235" w:name="_Ref252452110"/>
      <w:r w:rsidRPr="009423F0">
        <w:t xml:space="preserve">IALA Recommendation A-124 IALA Recommendation A-124 </w:t>
      </w:r>
      <w:r w:rsidR="006F0BD3">
        <w:t>o</w:t>
      </w:r>
      <w:r w:rsidRPr="009423F0">
        <w:t>n Automatic Identification System (AIS) Shore Station and Networking Aspect relating to the AIS Service</w:t>
      </w:r>
      <w:bookmarkEnd w:id="235"/>
    </w:p>
    <w:p w14:paraId="2DAE0107" w14:textId="77777777" w:rsidR="00472C35" w:rsidRDefault="00472C35">
      <w:pPr>
        <w:pStyle w:val="References"/>
        <w:numPr>
          <w:numberingChange w:id="236" w:author="jac" w:date="2010-03-15T09:21:00Z" w:original="[%1:19:0:]"/>
        </w:numPr>
      </w:pPr>
      <w:bookmarkStart w:id="237" w:name="_Ref252450419"/>
      <w:r w:rsidRPr="009423F0">
        <w:t xml:space="preserve">IALA Recommendation A-126, </w:t>
      </w:r>
      <w:r w:rsidR="006F0BD3">
        <w:t>o</w:t>
      </w:r>
      <w:r w:rsidRPr="009423F0">
        <w:t>n the Use of the Automatic Identification System (AIS) in Marine Aids to Navigation Services, Edition 1.4, Dec. 2008</w:t>
      </w:r>
      <w:bookmarkEnd w:id="237"/>
      <w:r w:rsidRPr="009423F0">
        <w:t xml:space="preserve"> </w:t>
      </w:r>
    </w:p>
    <w:p w14:paraId="076A25DD" w14:textId="77777777" w:rsidR="00472C35" w:rsidRDefault="00472C35">
      <w:pPr>
        <w:pStyle w:val="References"/>
        <w:numPr>
          <w:numberingChange w:id="238" w:author="jac" w:date="2010-03-15T09:21:00Z" w:original="[%1:20:0:]"/>
        </w:numPr>
      </w:pPr>
      <w:r w:rsidRPr="009423F0">
        <w:t xml:space="preserve">IALA Recommendation O-130 </w:t>
      </w:r>
      <w:r w:rsidR="006F0BD3">
        <w:t>o</w:t>
      </w:r>
      <w:r w:rsidRPr="009423F0">
        <w:t>n Categorisation and Availability Objectives for Short Range Aids to Navigation</w:t>
      </w:r>
    </w:p>
    <w:p w14:paraId="0E3B4B3B" w14:textId="77777777" w:rsidR="00472C35" w:rsidRDefault="00472C35">
      <w:pPr>
        <w:pStyle w:val="References"/>
        <w:numPr>
          <w:numberingChange w:id="239" w:author="jac" w:date="2010-03-15T09:21:00Z" w:original="[%1:21:0:]"/>
        </w:numPr>
      </w:pPr>
      <w:r>
        <w:t xml:space="preserve">IALA Recommendation O-133 </w:t>
      </w:r>
      <w:r w:rsidRPr="006C75DF">
        <w:rPr>
          <w:rFonts w:cs="Arial"/>
          <w:sz w:val="20"/>
          <w:szCs w:val="20"/>
        </w:rPr>
        <w:t>Emergency Wreck Marking Buoy</w:t>
      </w:r>
    </w:p>
    <w:p w14:paraId="13C1D5E7" w14:textId="77777777" w:rsidR="00472C35" w:rsidRDefault="00472C35">
      <w:pPr>
        <w:pStyle w:val="References"/>
        <w:numPr>
          <w:numberingChange w:id="240" w:author="jac" w:date="2010-03-15T09:21:00Z" w:original="[%1:22:0:]"/>
        </w:numPr>
      </w:pPr>
      <w:r>
        <w:t>IALA Guideline 1062 o</w:t>
      </w:r>
      <w:r w:rsidRPr="00033B96">
        <w:t xml:space="preserve">n </w:t>
      </w:r>
      <w:r>
        <w:t>t</w:t>
      </w:r>
      <w:r w:rsidRPr="00033B96">
        <w:t>he establishment of AIS as an Aid to Navigation</w:t>
      </w:r>
    </w:p>
    <w:p w14:paraId="0E37ACA1" w14:textId="77777777" w:rsidR="006F0BD3" w:rsidRDefault="006F0BD3">
      <w:pPr>
        <w:pStyle w:val="References"/>
      </w:pPr>
      <w:bookmarkStart w:id="241" w:name="_Ref256670038"/>
      <w:r>
        <w:t xml:space="preserve">IALA Recommendation V-125 on </w:t>
      </w:r>
      <w:r>
        <w:rPr>
          <w:rFonts w:cs="Arial"/>
          <w:sz w:val="20"/>
          <w:szCs w:val="20"/>
        </w:rPr>
        <w:t>t</w:t>
      </w:r>
      <w:r w:rsidRPr="006C75DF">
        <w:rPr>
          <w:rFonts w:cs="Arial"/>
          <w:sz w:val="20"/>
          <w:szCs w:val="20"/>
        </w:rPr>
        <w:t>he Use and Presentation of Symbology at a VTS Centre (including AIS)</w:t>
      </w:r>
      <w:bookmarkEnd w:id="241"/>
    </w:p>
    <w:p w14:paraId="08E64853" w14:textId="77777777" w:rsidR="00472C35" w:rsidRDefault="00472C35" w:rsidP="00D32D86">
      <w:pPr>
        <w:pStyle w:val="References"/>
      </w:pPr>
      <w:r w:rsidRPr="009423F0">
        <w:t>IEC 61174 ECDIS  – Operational and Performance Requirements, Methods of Testing and Required Test Results</w:t>
      </w:r>
    </w:p>
    <w:p w14:paraId="05715599" w14:textId="77777777" w:rsidR="00472C35" w:rsidRDefault="00472C35" w:rsidP="00D32D86">
      <w:pPr>
        <w:pStyle w:val="References"/>
      </w:pPr>
      <w:r w:rsidRPr="009423F0">
        <w:t>IEC 61193-2 Class A shipborne equipment of the universal automatic identification system (AIS) - Operational and performance requirements,  methods of test and required test results AIS Class A</w:t>
      </w:r>
    </w:p>
    <w:p w14:paraId="67ED7FF5" w14:textId="77777777" w:rsidR="00472C35" w:rsidRDefault="00472C35">
      <w:pPr>
        <w:pStyle w:val="References"/>
      </w:pPr>
      <w:r w:rsidRPr="009423F0">
        <w:t>IEC 62288 Presentation of navigation-related information on shipborne navigational displays</w:t>
      </w:r>
    </w:p>
    <w:p w14:paraId="1D52CEBF" w14:textId="77777777" w:rsidR="00472C35" w:rsidRDefault="00472C35" w:rsidP="00D32D86">
      <w:pPr>
        <w:pStyle w:val="References"/>
      </w:pPr>
      <w:r w:rsidRPr="009423F0">
        <w:lastRenderedPageBreak/>
        <w:t>IEC 62320-2 AIS AtoN stations - Minimum operational and performance requirements -methods of test and required test results</w:t>
      </w:r>
    </w:p>
    <w:p w14:paraId="0CD228B7" w14:textId="77777777" w:rsidR="00472C35" w:rsidRDefault="00472C35">
      <w:pPr>
        <w:pStyle w:val="References"/>
      </w:pPr>
      <w:r w:rsidRPr="009423F0">
        <w:t>IEC 62388  Maritime navigation and radio-communication equipment and systems – Shipborne radar - Performance requirements, methods of testing and required test results</w:t>
      </w:r>
    </w:p>
    <w:p w14:paraId="7570B836" w14:textId="77777777" w:rsidR="00472C35" w:rsidRPr="003A2A50" w:rsidRDefault="00D87643">
      <w:pPr>
        <w:pStyle w:val="Heading1"/>
        <w:numPr>
          <w:ilvl w:val="0"/>
          <w:numId w:val="9"/>
        </w:numPr>
      </w:pPr>
      <w:bookmarkStart w:id="242" w:name="_Toc252371557"/>
      <w:bookmarkStart w:id="243" w:name="_Toc252371558"/>
      <w:bookmarkStart w:id="244" w:name="_Toc252371559"/>
      <w:bookmarkStart w:id="245" w:name="_Toc252371560"/>
      <w:bookmarkEnd w:id="242"/>
      <w:bookmarkEnd w:id="243"/>
      <w:bookmarkEnd w:id="244"/>
      <w:bookmarkEnd w:id="245"/>
      <w:r>
        <w:br w:type="page"/>
      </w:r>
      <w:bookmarkStart w:id="246" w:name="_Toc257184226"/>
      <w:r w:rsidR="00472C35" w:rsidRPr="009423F0">
        <w:lastRenderedPageBreak/>
        <w:t>Acronyms / Initialisms</w:t>
      </w:r>
      <w:bookmarkEnd w:id="246"/>
    </w:p>
    <w:p w14:paraId="0057F79E" w14:textId="77777777" w:rsidR="00472C35" w:rsidRPr="003A2A50" w:rsidRDefault="00472C35">
      <w:pPr>
        <w:pStyle w:val="BodyText"/>
        <w:tabs>
          <w:tab w:val="left" w:pos="1701"/>
        </w:tabs>
        <w:ind w:left="1701" w:hanging="1701"/>
        <w:rPr>
          <w:lang w:eastAsia="de-DE"/>
        </w:rPr>
      </w:pPr>
      <w:r w:rsidRPr="009423F0">
        <w:rPr>
          <w:lang w:eastAsia="de-DE"/>
        </w:rPr>
        <w:t>AIS</w:t>
      </w:r>
      <w:r w:rsidRPr="009423F0">
        <w:rPr>
          <w:lang w:eastAsia="de-DE"/>
        </w:rPr>
        <w:tab/>
        <w:t>Automatic Identification System</w:t>
      </w:r>
    </w:p>
    <w:p w14:paraId="49C30F96" w14:textId="77777777" w:rsidR="00472C35" w:rsidRPr="003A2A50" w:rsidRDefault="00472C35">
      <w:pPr>
        <w:pStyle w:val="BodyText"/>
        <w:tabs>
          <w:tab w:val="left" w:pos="1701"/>
        </w:tabs>
        <w:ind w:left="1701" w:hanging="1701"/>
        <w:rPr>
          <w:lang w:eastAsia="de-DE"/>
        </w:rPr>
      </w:pPr>
      <w:r w:rsidRPr="009423F0">
        <w:rPr>
          <w:lang w:eastAsia="de-DE"/>
        </w:rPr>
        <w:t>AtoN</w:t>
      </w:r>
      <w:r w:rsidRPr="009423F0">
        <w:rPr>
          <w:lang w:eastAsia="de-DE"/>
        </w:rPr>
        <w:tab/>
        <w:t>Aid to Navigation</w:t>
      </w:r>
    </w:p>
    <w:p w14:paraId="5B39C742" w14:textId="77777777" w:rsidR="00472C35" w:rsidRPr="003A2A50" w:rsidRDefault="00472C35">
      <w:pPr>
        <w:pStyle w:val="BodyText"/>
        <w:tabs>
          <w:tab w:val="left" w:pos="1701"/>
        </w:tabs>
        <w:ind w:left="1701" w:hanging="1701"/>
        <w:rPr>
          <w:lang w:eastAsia="de-DE"/>
        </w:rPr>
      </w:pPr>
      <w:r w:rsidRPr="009423F0">
        <w:rPr>
          <w:lang w:eastAsia="de-DE"/>
        </w:rPr>
        <w:t>DGPS</w:t>
      </w:r>
      <w:r w:rsidRPr="009423F0">
        <w:rPr>
          <w:lang w:eastAsia="de-DE"/>
        </w:rPr>
        <w:tab/>
        <w:t>Differential Global Positioning System</w:t>
      </w:r>
    </w:p>
    <w:p w14:paraId="529E0811" w14:textId="77777777" w:rsidR="00472C35" w:rsidRPr="003A2A50" w:rsidRDefault="00472C35">
      <w:pPr>
        <w:pStyle w:val="BodyText"/>
        <w:tabs>
          <w:tab w:val="left" w:pos="1701"/>
        </w:tabs>
        <w:ind w:left="1701" w:hanging="1701"/>
        <w:rPr>
          <w:lang w:eastAsia="de-DE"/>
        </w:rPr>
      </w:pPr>
      <w:r w:rsidRPr="009423F0">
        <w:rPr>
          <w:lang w:eastAsia="de-DE"/>
        </w:rPr>
        <w:t>ECDIS</w:t>
      </w:r>
      <w:r w:rsidRPr="009423F0">
        <w:rPr>
          <w:lang w:eastAsia="de-DE"/>
        </w:rPr>
        <w:tab/>
        <w:t>Electronic Chart Display and Information System</w:t>
      </w:r>
    </w:p>
    <w:p w14:paraId="13A84CE5" w14:textId="77777777" w:rsidR="00472C35" w:rsidRDefault="00472C35">
      <w:pPr>
        <w:pStyle w:val="BodyText"/>
        <w:tabs>
          <w:tab w:val="left" w:pos="1701"/>
        </w:tabs>
        <w:ind w:left="1701" w:hanging="1701"/>
        <w:rPr>
          <w:lang w:eastAsia="de-DE"/>
        </w:rPr>
      </w:pPr>
      <w:r w:rsidRPr="009423F0">
        <w:rPr>
          <w:lang w:eastAsia="de-DE"/>
        </w:rPr>
        <w:t>ECS</w:t>
      </w:r>
      <w:r w:rsidRPr="009423F0">
        <w:rPr>
          <w:lang w:eastAsia="de-DE"/>
        </w:rPr>
        <w:tab/>
        <w:t>Electronic Chart System</w:t>
      </w:r>
    </w:p>
    <w:p w14:paraId="3A9AA311" w14:textId="77777777" w:rsidR="00472C35" w:rsidRPr="003A2A50" w:rsidRDefault="00472C35">
      <w:pPr>
        <w:pStyle w:val="BodyText"/>
        <w:tabs>
          <w:tab w:val="left" w:pos="1701"/>
        </w:tabs>
        <w:ind w:left="1701" w:hanging="1701"/>
        <w:rPr>
          <w:lang w:eastAsia="de-DE"/>
        </w:rPr>
      </w:pPr>
      <w:r>
        <w:rPr>
          <w:lang w:eastAsia="de-DE"/>
        </w:rPr>
        <w:t>EGC</w:t>
      </w:r>
      <w:r>
        <w:rPr>
          <w:lang w:eastAsia="de-DE"/>
        </w:rPr>
        <w:tab/>
        <w:t xml:space="preserve">Enhanced </w:t>
      </w:r>
      <w:r w:rsidR="00D87643">
        <w:rPr>
          <w:lang w:eastAsia="de-DE"/>
        </w:rPr>
        <w:t>G</w:t>
      </w:r>
      <w:r>
        <w:rPr>
          <w:lang w:eastAsia="de-DE"/>
        </w:rPr>
        <w:t>roup Calling</w:t>
      </w:r>
    </w:p>
    <w:p w14:paraId="596E8DA7" w14:textId="77777777" w:rsidR="00472C35" w:rsidRPr="003A2A50" w:rsidRDefault="00472C35">
      <w:pPr>
        <w:pStyle w:val="BodyText"/>
        <w:tabs>
          <w:tab w:val="left" w:pos="1701"/>
        </w:tabs>
        <w:ind w:left="1701" w:hanging="1701"/>
        <w:rPr>
          <w:color w:val="000000"/>
        </w:rPr>
      </w:pPr>
      <w:r w:rsidRPr="009423F0">
        <w:rPr>
          <w:lang w:eastAsia="de-DE"/>
        </w:rPr>
        <w:t>FATDMA</w:t>
      </w:r>
      <w:r w:rsidRPr="009423F0">
        <w:rPr>
          <w:lang w:eastAsia="de-DE"/>
        </w:rPr>
        <w:tab/>
      </w:r>
      <w:r w:rsidRPr="009423F0">
        <w:rPr>
          <w:color w:val="000000"/>
        </w:rPr>
        <w:t>Fixed Access Time Division Multiple Access</w:t>
      </w:r>
    </w:p>
    <w:p w14:paraId="013D2EA4" w14:textId="77777777" w:rsidR="00472C35" w:rsidRPr="003A2A50" w:rsidRDefault="00472C35">
      <w:pPr>
        <w:pStyle w:val="BodyText"/>
        <w:tabs>
          <w:tab w:val="left" w:pos="1701"/>
        </w:tabs>
        <w:ind w:left="1701" w:hanging="1701"/>
        <w:rPr>
          <w:color w:val="000000"/>
        </w:rPr>
      </w:pPr>
      <w:r w:rsidRPr="009423F0">
        <w:rPr>
          <w:lang w:eastAsia="de-DE"/>
        </w:rPr>
        <w:t>GNSS</w:t>
      </w:r>
      <w:r w:rsidRPr="009423F0">
        <w:rPr>
          <w:lang w:eastAsia="de-DE"/>
        </w:rPr>
        <w:tab/>
        <w:t>Global Navigation Satellite System</w:t>
      </w:r>
    </w:p>
    <w:p w14:paraId="2332FD6E" w14:textId="77777777" w:rsidR="00472C35" w:rsidRPr="003A2A50" w:rsidRDefault="00472C35">
      <w:pPr>
        <w:pStyle w:val="BodyText"/>
        <w:tabs>
          <w:tab w:val="left" w:pos="1701"/>
        </w:tabs>
        <w:ind w:left="1701" w:hanging="1701"/>
        <w:rPr>
          <w:color w:val="000000"/>
        </w:rPr>
      </w:pPr>
      <w:r w:rsidRPr="009423F0">
        <w:rPr>
          <w:lang w:eastAsia="de-DE"/>
        </w:rPr>
        <w:t>GPRS</w:t>
      </w:r>
      <w:r w:rsidRPr="009423F0">
        <w:rPr>
          <w:lang w:eastAsia="de-DE"/>
        </w:rPr>
        <w:tab/>
        <w:t>General Packet Radio Service</w:t>
      </w:r>
    </w:p>
    <w:p w14:paraId="7631331C" w14:textId="77777777" w:rsidR="00472C35" w:rsidRPr="003A2A50" w:rsidRDefault="00472C35">
      <w:pPr>
        <w:pStyle w:val="BodyText"/>
        <w:tabs>
          <w:tab w:val="left" w:pos="1701"/>
        </w:tabs>
        <w:ind w:left="1701" w:hanging="1701"/>
        <w:rPr>
          <w:lang w:eastAsia="de-DE"/>
        </w:rPr>
      </w:pPr>
      <w:r w:rsidRPr="009423F0">
        <w:rPr>
          <w:color w:val="000000"/>
        </w:rPr>
        <w:t>GPS</w:t>
      </w:r>
      <w:r w:rsidRPr="009423F0">
        <w:rPr>
          <w:color w:val="000000"/>
        </w:rPr>
        <w:tab/>
      </w:r>
      <w:r w:rsidRPr="009423F0">
        <w:rPr>
          <w:lang w:eastAsia="de-DE"/>
        </w:rPr>
        <w:t>Global Positioning System</w:t>
      </w:r>
    </w:p>
    <w:p w14:paraId="5882AFD2" w14:textId="77777777" w:rsidR="00472C35" w:rsidRPr="003A2A50" w:rsidRDefault="00472C35">
      <w:pPr>
        <w:pStyle w:val="BodyText"/>
        <w:tabs>
          <w:tab w:val="left" w:pos="1701"/>
        </w:tabs>
        <w:ind w:left="1701" w:hanging="1701"/>
        <w:rPr>
          <w:lang w:eastAsia="de-DE"/>
        </w:rPr>
      </w:pPr>
      <w:r w:rsidRPr="009423F0">
        <w:rPr>
          <w:color w:val="000000"/>
        </w:rPr>
        <w:t>HF</w:t>
      </w:r>
      <w:r w:rsidRPr="009423F0">
        <w:rPr>
          <w:color w:val="000000"/>
        </w:rPr>
        <w:tab/>
        <w:t>High Frequency</w:t>
      </w:r>
    </w:p>
    <w:p w14:paraId="289FEA13" w14:textId="77777777" w:rsidR="00472C35" w:rsidRPr="003A2A50" w:rsidRDefault="00472C35">
      <w:pPr>
        <w:pStyle w:val="BodyText"/>
        <w:tabs>
          <w:tab w:val="left" w:pos="1701"/>
        </w:tabs>
        <w:ind w:left="1701" w:hanging="1701"/>
        <w:rPr>
          <w:lang w:eastAsia="de-DE"/>
        </w:rPr>
      </w:pPr>
      <w:r w:rsidRPr="009423F0">
        <w:rPr>
          <w:lang w:eastAsia="de-DE"/>
        </w:rPr>
        <w:t>IALA</w:t>
      </w:r>
      <w:r w:rsidRPr="009423F0">
        <w:rPr>
          <w:lang w:eastAsia="de-DE"/>
        </w:rPr>
        <w:tab/>
        <w:t>International Association of Marine Aids to Navigation and Lighthouse Authorities</w:t>
      </w:r>
    </w:p>
    <w:p w14:paraId="19E3AC21" w14:textId="77777777" w:rsidR="00472C35" w:rsidRPr="003A2A50" w:rsidRDefault="00472C35">
      <w:pPr>
        <w:pStyle w:val="BodyText"/>
        <w:tabs>
          <w:tab w:val="left" w:pos="1701"/>
        </w:tabs>
        <w:ind w:left="1701" w:hanging="1701"/>
        <w:rPr>
          <w:color w:val="000000"/>
        </w:rPr>
      </w:pPr>
      <w:r w:rsidRPr="009423F0">
        <w:rPr>
          <w:lang w:eastAsia="de-DE"/>
        </w:rPr>
        <w:t>IBS</w:t>
      </w:r>
      <w:r w:rsidRPr="009423F0">
        <w:rPr>
          <w:lang w:eastAsia="de-DE"/>
        </w:rPr>
        <w:tab/>
        <w:t>Integrated Bridge System</w:t>
      </w:r>
    </w:p>
    <w:p w14:paraId="4E4F1D91" w14:textId="77777777" w:rsidR="00472C35" w:rsidRDefault="00472C35">
      <w:pPr>
        <w:pStyle w:val="BodyText"/>
        <w:tabs>
          <w:tab w:val="left" w:pos="1701"/>
        </w:tabs>
        <w:ind w:left="1701" w:hanging="1701"/>
        <w:rPr>
          <w:color w:val="000000"/>
        </w:rPr>
      </w:pPr>
      <w:r w:rsidRPr="009423F0">
        <w:rPr>
          <w:color w:val="000000"/>
        </w:rPr>
        <w:t>IEC</w:t>
      </w:r>
      <w:r w:rsidRPr="009423F0">
        <w:rPr>
          <w:color w:val="000000"/>
        </w:rPr>
        <w:tab/>
        <w:t>International Electro-technical Commission</w:t>
      </w:r>
    </w:p>
    <w:p w14:paraId="4C2E2AA0" w14:textId="77777777" w:rsidR="00472C35" w:rsidRPr="003A2A50" w:rsidRDefault="00472C35">
      <w:pPr>
        <w:pStyle w:val="BodyText"/>
        <w:tabs>
          <w:tab w:val="left" w:pos="1701"/>
        </w:tabs>
        <w:ind w:left="1701" w:hanging="1701"/>
        <w:rPr>
          <w:color w:val="000000"/>
        </w:rPr>
      </w:pPr>
      <w:r>
        <w:rPr>
          <w:color w:val="000000"/>
        </w:rPr>
        <w:t>IHO</w:t>
      </w:r>
      <w:r>
        <w:rPr>
          <w:color w:val="000000"/>
        </w:rPr>
        <w:tab/>
        <w:t>International Hydrographic Organization</w:t>
      </w:r>
    </w:p>
    <w:p w14:paraId="22262BFF" w14:textId="77777777" w:rsidR="00472C35" w:rsidRDefault="00472C35">
      <w:pPr>
        <w:pStyle w:val="BodyText"/>
        <w:tabs>
          <w:tab w:val="left" w:pos="1701"/>
        </w:tabs>
        <w:ind w:left="1701" w:hanging="1701"/>
        <w:rPr>
          <w:color w:val="000000"/>
        </w:rPr>
      </w:pPr>
      <w:r w:rsidRPr="009423F0">
        <w:rPr>
          <w:color w:val="000000"/>
        </w:rPr>
        <w:t>IMO</w:t>
      </w:r>
      <w:r w:rsidRPr="009423F0">
        <w:rPr>
          <w:color w:val="000000"/>
        </w:rPr>
        <w:tab/>
        <w:t>International Maritime Organi</w:t>
      </w:r>
      <w:r>
        <w:rPr>
          <w:color w:val="000000"/>
        </w:rPr>
        <w:t>z</w:t>
      </w:r>
      <w:r w:rsidRPr="009423F0">
        <w:rPr>
          <w:color w:val="000000"/>
        </w:rPr>
        <w:t>ation</w:t>
      </w:r>
    </w:p>
    <w:p w14:paraId="2D729062" w14:textId="77777777" w:rsidR="00472C35" w:rsidRPr="003A2A50" w:rsidRDefault="00472C35">
      <w:pPr>
        <w:pStyle w:val="BodyText"/>
        <w:tabs>
          <w:tab w:val="left" w:pos="1701"/>
        </w:tabs>
        <w:ind w:left="1701" w:hanging="1701"/>
        <w:rPr>
          <w:color w:val="000000"/>
        </w:rPr>
      </w:pPr>
      <w:r>
        <w:rPr>
          <w:color w:val="000000"/>
        </w:rPr>
        <w:t>INMARSAT</w:t>
      </w:r>
      <w:r>
        <w:rPr>
          <w:color w:val="000000"/>
        </w:rPr>
        <w:tab/>
      </w:r>
      <w:r>
        <w:rPr>
          <w:rFonts w:cs="Arial"/>
          <w:color w:val="000000"/>
        </w:rPr>
        <w:t>International Maritime Satellite Organization</w:t>
      </w:r>
    </w:p>
    <w:p w14:paraId="1F19C2AA" w14:textId="77777777" w:rsidR="00472C35" w:rsidRPr="003A2A50" w:rsidRDefault="00472C35">
      <w:pPr>
        <w:pStyle w:val="BodyText"/>
        <w:tabs>
          <w:tab w:val="left" w:pos="1701"/>
        </w:tabs>
        <w:ind w:left="1701" w:hanging="1701"/>
        <w:rPr>
          <w:rFonts w:cs="Arial"/>
          <w:b/>
          <w:bCs/>
          <w:spacing w:val="27"/>
          <w:szCs w:val="22"/>
        </w:rPr>
      </w:pPr>
      <w:r w:rsidRPr="009423F0">
        <w:rPr>
          <w:color w:val="000000"/>
        </w:rPr>
        <w:t>ITU</w:t>
      </w:r>
      <w:r w:rsidRPr="009423F0">
        <w:rPr>
          <w:color w:val="000000"/>
        </w:rPr>
        <w:tab/>
        <w:t>International Telecommunication Union</w:t>
      </w:r>
    </w:p>
    <w:p w14:paraId="3A4DBD0A" w14:textId="77777777" w:rsidR="00472C35" w:rsidRPr="003A2A50" w:rsidRDefault="00472C35">
      <w:pPr>
        <w:pStyle w:val="BodyText"/>
        <w:tabs>
          <w:tab w:val="left" w:pos="1701"/>
        </w:tabs>
        <w:ind w:left="1701" w:hanging="1701"/>
        <w:rPr>
          <w:color w:val="000000"/>
        </w:rPr>
      </w:pPr>
      <w:r w:rsidRPr="009423F0">
        <w:rPr>
          <w:color w:val="000000"/>
        </w:rPr>
        <w:t>ITU-R</w:t>
      </w:r>
      <w:r w:rsidRPr="009423F0">
        <w:rPr>
          <w:color w:val="000000"/>
        </w:rPr>
        <w:tab/>
        <w:t xml:space="preserve">ITU </w:t>
      </w:r>
      <w:proofErr w:type="spellStart"/>
      <w:r w:rsidRPr="009423F0">
        <w:rPr>
          <w:color w:val="000000"/>
        </w:rPr>
        <w:t>Radiocommunications</w:t>
      </w:r>
      <w:proofErr w:type="spellEnd"/>
      <w:r w:rsidRPr="009423F0">
        <w:rPr>
          <w:color w:val="000000"/>
        </w:rPr>
        <w:t xml:space="preserve"> Sector</w:t>
      </w:r>
    </w:p>
    <w:p w14:paraId="5359F4D6" w14:textId="77777777" w:rsidR="00472C35" w:rsidRPr="003A2A50" w:rsidRDefault="00472C35">
      <w:pPr>
        <w:pStyle w:val="BodyText"/>
        <w:tabs>
          <w:tab w:val="left" w:pos="1701"/>
        </w:tabs>
        <w:ind w:left="1701" w:hanging="1701"/>
      </w:pPr>
      <w:r w:rsidRPr="009423F0">
        <w:rPr>
          <w:color w:val="000000"/>
        </w:rPr>
        <w:t>ITU-R-M</w:t>
      </w:r>
      <w:r w:rsidRPr="009423F0">
        <w:rPr>
          <w:color w:val="000000"/>
        </w:rPr>
        <w:tab/>
      </w:r>
      <w:r w:rsidRPr="009423F0">
        <w:rPr>
          <w:rFonts w:cs="Arial"/>
          <w:bCs/>
          <w:szCs w:val="22"/>
        </w:rPr>
        <w:t>ITU-R M series Recommendations and ITU-R M series Reports</w:t>
      </w:r>
    </w:p>
    <w:p w14:paraId="3D12852B" w14:textId="77777777" w:rsidR="00472C35" w:rsidRDefault="00472C35">
      <w:pPr>
        <w:pStyle w:val="BodyText"/>
        <w:tabs>
          <w:tab w:val="left" w:pos="1701"/>
        </w:tabs>
        <w:ind w:left="1701" w:hanging="1701"/>
        <w:rPr>
          <w:rFonts w:cs="Arial"/>
          <w:color w:val="000000"/>
        </w:rPr>
      </w:pPr>
      <w:r w:rsidRPr="009423F0">
        <w:rPr>
          <w:color w:val="000000"/>
        </w:rPr>
        <w:t>LORAN</w:t>
      </w:r>
      <w:r w:rsidRPr="009423F0">
        <w:rPr>
          <w:color w:val="000000"/>
        </w:rPr>
        <w:tab/>
      </w:r>
      <w:proofErr w:type="spellStart"/>
      <w:r w:rsidRPr="009423F0">
        <w:rPr>
          <w:rFonts w:cs="Arial"/>
          <w:color w:val="000000"/>
        </w:rPr>
        <w:t>LOng</w:t>
      </w:r>
      <w:proofErr w:type="spellEnd"/>
      <w:r w:rsidRPr="009423F0">
        <w:rPr>
          <w:rFonts w:cs="Arial"/>
          <w:color w:val="000000"/>
        </w:rPr>
        <w:t xml:space="preserve"> </w:t>
      </w:r>
      <w:proofErr w:type="spellStart"/>
      <w:r w:rsidRPr="009423F0">
        <w:rPr>
          <w:rFonts w:cs="Arial"/>
          <w:color w:val="000000"/>
        </w:rPr>
        <w:t>RAnge</w:t>
      </w:r>
      <w:proofErr w:type="spellEnd"/>
      <w:r w:rsidRPr="009423F0">
        <w:rPr>
          <w:rFonts w:cs="Arial"/>
          <w:color w:val="000000"/>
        </w:rPr>
        <w:t xml:space="preserve"> Navigation</w:t>
      </w:r>
    </w:p>
    <w:p w14:paraId="0A8B8AC8" w14:textId="77777777" w:rsidR="00472C35" w:rsidRPr="003A2A50" w:rsidRDefault="00472C35">
      <w:pPr>
        <w:pStyle w:val="BodyText"/>
        <w:tabs>
          <w:tab w:val="left" w:pos="1701"/>
        </w:tabs>
        <w:ind w:left="1701" w:hanging="1701"/>
        <w:rPr>
          <w:color w:val="000000"/>
        </w:rPr>
      </w:pPr>
      <w:r>
        <w:rPr>
          <w:color w:val="000000"/>
        </w:rPr>
        <w:t>MF</w:t>
      </w:r>
      <w:r>
        <w:rPr>
          <w:color w:val="000000"/>
        </w:rPr>
        <w:tab/>
        <w:t>Medium Frequency</w:t>
      </w:r>
    </w:p>
    <w:p w14:paraId="2657CB10" w14:textId="77777777" w:rsidR="00472C35" w:rsidRPr="003A2A50" w:rsidRDefault="00472C35">
      <w:pPr>
        <w:pStyle w:val="BodyText"/>
        <w:tabs>
          <w:tab w:val="left" w:pos="1701"/>
        </w:tabs>
        <w:ind w:left="1701" w:hanging="1701"/>
        <w:rPr>
          <w:color w:val="000000"/>
        </w:rPr>
      </w:pPr>
      <w:r w:rsidRPr="009423F0">
        <w:rPr>
          <w:color w:val="000000"/>
        </w:rPr>
        <w:t>MIO</w:t>
      </w:r>
      <w:r w:rsidRPr="009423F0">
        <w:rPr>
          <w:color w:val="000000"/>
        </w:rPr>
        <w:tab/>
        <w:t>Mari</w:t>
      </w:r>
      <w:r>
        <w:rPr>
          <w:color w:val="000000"/>
        </w:rPr>
        <w:t>n</w:t>
      </w:r>
      <w:r w:rsidRPr="009423F0">
        <w:rPr>
          <w:color w:val="000000"/>
        </w:rPr>
        <w:t>e Information O</w:t>
      </w:r>
      <w:r>
        <w:rPr>
          <w:color w:val="000000"/>
        </w:rPr>
        <w:t>verlay</w:t>
      </w:r>
    </w:p>
    <w:p w14:paraId="1115E554" w14:textId="77777777" w:rsidR="00472C35" w:rsidRPr="003A2A50" w:rsidRDefault="00472C35">
      <w:pPr>
        <w:pStyle w:val="BodyText"/>
        <w:tabs>
          <w:tab w:val="left" w:pos="1701"/>
        </w:tabs>
        <w:ind w:left="1701" w:hanging="1701"/>
        <w:rPr>
          <w:color w:val="000000"/>
        </w:rPr>
      </w:pPr>
      <w:r w:rsidRPr="009423F0">
        <w:rPr>
          <w:color w:val="000000"/>
        </w:rPr>
        <w:t>MKD</w:t>
      </w:r>
      <w:r w:rsidRPr="009423F0">
        <w:rPr>
          <w:color w:val="000000"/>
        </w:rPr>
        <w:tab/>
        <w:t>Minimum Keyboard and Display</w:t>
      </w:r>
    </w:p>
    <w:p w14:paraId="100B8A0E" w14:textId="77777777" w:rsidR="00472C35" w:rsidRPr="003A2A50" w:rsidRDefault="00472C35">
      <w:pPr>
        <w:pStyle w:val="BodyText"/>
        <w:tabs>
          <w:tab w:val="left" w:pos="1701"/>
        </w:tabs>
        <w:ind w:left="1701" w:hanging="1701"/>
        <w:rPr>
          <w:color w:val="000000"/>
        </w:rPr>
      </w:pPr>
      <w:r w:rsidRPr="009423F0">
        <w:rPr>
          <w:color w:val="000000"/>
        </w:rPr>
        <w:t>MMSI</w:t>
      </w:r>
      <w:r w:rsidRPr="009423F0">
        <w:rPr>
          <w:color w:val="000000"/>
        </w:rPr>
        <w:tab/>
        <w:t>Maritime Mobile Service I</w:t>
      </w:r>
      <w:r>
        <w:rPr>
          <w:color w:val="000000"/>
        </w:rPr>
        <w:t>dentity</w:t>
      </w:r>
    </w:p>
    <w:p w14:paraId="25BBF9F4" w14:textId="77777777" w:rsidR="00472C35" w:rsidRPr="003A2A50" w:rsidRDefault="00472C35">
      <w:pPr>
        <w:pStyle w:val="BodyText"/>
        <w:tabs>
          <w:tab w:val="left" w:pos="1701"/>
        </w:tabs>
        <w:ind w:left="1701" w:hanging="1701"/>
        <w:rPr>
          <w:color w:val="000000"/>
        </w:rPr>
      </w:pPr>
      <w:r w:rsidRPr="009423F0">
        <w:rPr>
          <w:color w:val="000000"/>
        </w:rPr>
        <w:t>MSC</w:t>
      </w:r>
      <w:r w:rsidRPr="009423F0">
        <w:rPr>
          <w:color w:val="000000"/>
        </w:rPr>
        <w:tab/>
        <w:t>Maritime Safety Committee (IMO)</w:t>
      </w:r>
    </w:p>
    <w:p w14:paraId="3770C854" w14:textId="77777777" w:rsidR="00472C35" w:rsidRPr="003A2A50" w:rsidRDefault="00472C35">
      <w:pPr>
        <w:pStyle w:val="BodyText"/>
        <w:tabs>
          <w:tab w:val="left" w:pos="1701"/>
        </w:tabs>
        <w:ind w:left="1701" w:hanging="1701"/>
        <w:rPr>
          <w:color w:val="000000"/>
        </w:rPr>
      </w:pPr>
      <w:r w:rsidRPr="009423F0">
        <w:rPr>
          <w:color w:val="000000"/>
        </w:rPr>
        <w:t>MSI</w:t>
      </w:r>
      <w:r w:rsidRPr="009423F0">
        <w:rPr>
          <w:color w:val="000000"/>
        </w:rPr>
        <w:tab/>
        <w:t>Maritime Safety Information</w:t>
      </w:r>
    </w:p>
    <w:p w14:paraId="7CC20B50" w14:textId="77777777" w:rsidR="00472C35" w:rsidRPr="003A2A50" w:rsidRDefault="00472C35">
      <w:pPr>
        <w:pStyle w:val="BodyText"/>
        <w:tabs>
          <w:tab w:val="left" w:pos="1701"/>
        </w:tabs>
        <w:ind w:left="1701" w:hanging="1701"/>
        <w:rPr>
          <w:color w:val="000000"/>
        </w:rPr>
      </w:pPr>
      <w:r w:rsidRPr="009423F0">
        <w:rPr>
          <w:color w:val="000000"/>
        </w:rPr>
        <w:t>NAV</w:t>
      </w:r>
      <w:r w:rsidRPr="009423F0">
        <w:rPr>
          <w:color w:val="000000"/>
        </w:rPr>
        <w:tab/>
        <w:t>Sub-Committee on Safety of Navigation (IMO)</w:t>
      </w:r>
    </w:p>
    <w:p w14:paraId="3B39033C" w14:textId="77777777" w:rsidR="00472C35" w:rsidRDefault="00472C35">
      <w:pPr>
        <w:pStyle w:val="BodyText"/>
        <w:tabs>
          <w:tab w:val="left" w:pos="1701"/>
        </w:tabs>
        <w:ind w:left="1701" w:hanging="1701"/>
        <w:rPr>
          <w:color w:val="000000"/>
        </w:rPr>
      </w:pPr>
      <w:r w:rsidRPr="009423F0">
        <w:rPr>
          <w:color w:val="000000"/>
        </w:rPr>
        <w:t>NAVTEX</w:t>
      </w:r>
      <w:r w:rsidRPr="009423F0">
        <w:rPr>
          <w:color w:val="000000"/>
        </w:rPr>
        <w:tab/>
        <w:t>Navigational Telex</w:t>
      </w:r>
    </w:p>
    <w:p w14:paraId="153DE25A" w14:textId="77777777" w:rsidR="00472C35" w:rsidRPr="003A2A50" w:rsidRDefault="00472C35">
      <w:pPr>
        <w:pStyle w:val="BodyText"/>
        <w:tabs>
          <w:tab w:val="left" w:pos="1701"/>
        </w:tabs>
        <w:ind w:left="1701" w:hanging="1701"/>
        <w:rPr>
          <w:color w:val="000000"/>
        </w:rPr>
      </w:pPr>
      <w:r>
        <w:rPr>
          <w:color w:val="000000"/>
        </w:rPr>
        <w:t>RAIM</w:t>
      </w:r>
      <w:r>
        <w:rPr>
          <w:color w:val="000000"/>
        </w:rPr>
        <w:tab/>
      </w:r>
      <w:r w:rsidRPr="00CC3996">
        <w:rPr>
          <w:rStyle w:val="Emphasis"/>
          <w:rFonts w:cs="Arial"/>
          <w:b w:val="0"/>
          <w:color w:val="000000"/>
        </w:rPr>
        <w:t>Receiver Autonomous Integrity Monitoring</w:t>
      </w:r>
    </w:p>
    <w:p w14:paraId="02214A1A" w14:textId="77777777" w:rsidR="00472C35" w:rsidRPr="003A2A50" w:rsidRDefault="00472C35">
      <w:pPr>
        <w:pStyle w:val="BodyText"/>
        <w:tabs>
          <w:tab w:val="left" w:pos="1701"/>
        </w:tabs>
        <w:ind w:left="1701" w:hanging="1701"/>
        <w:rPr>
          <w:color w:val="000000"/>
        </w:rPr>
      </w:pPr>
      <w:r w:rsidRPr="009423F0">
        <w:rPr>
          <w:color w:val="000000"/>
        </w:rPr>
        <w:t>RCC</w:t>
      </w:r>
      <w:r w:rsidRPr="009423F0">
        <w:rPr>
          <w:color w:val="000000"/>
        </w:rPr>
        <w:tab/>
        <w:t>Rescue Co-ordination Centre</w:t>
      </w:r>
    </w:p>
    <w:p w14:paraId="52246BC9" w14:textId="77777777" w:rsidR="00472C35" w:rsidRPr="003A2A50" w:rsidRDefault="00472C35">
      <w:pPr>
        <w:pStyle w:val="BodyText"/>
        <w:tabs>
          <w:tab w:val="left" w:pos="1701"/>
        </w:tabs>
        <w:ind w:left="1701" w:hanging="1701"/>
        <w:rPr>
          <w:color w:val="000000"/>
        </w:rPr>
      </w:pPr>
      <w:r w:rsidRPr="009423F0">
        <w:rPr>
          <w:color w:val="000000"/>
        </w:rPr>
        <w:t>SAR</w:t>
      </w:r>
      <w:r w:rsidRPr="009423F0">
        <w:rPr>
          <w:color w:val="000000"/>
        </w:rPr>
        <w:tab/>
        <w:t>Search and Rescue</w:t>
      </w:r>
    </w:p>
    <w:p w14:paraId="5A47DB88" w14:textId="77777777" w:rsidR="00472C35" w:rsidRPr="003A2A50" w:rsidRDefault="00472C35">
      <w:pPr>
        <w:pStyle w:val="BodyText"/>
        <w:tabs>
          <w:tab w:val="left" w:pos="1701"/>
        </w:tabs>
        <w:ind w:left="1701" w:hanging="1701"/>
        <w:rPr>
          <w:color w:val="000000"/>
        </w:rPr>
      </w:pPr>
      <w:r w:rsidRPr="00404B94">
        <w:rPr>
          <w:color w:val="000000"/>
        </w:rPr>
        <w:t>SN/Circ.</w:t>
      </w:r>
      <w:r w:rsidRPr="009423F0">
        <w:rPr>
          <w:color w:val="000000"/>
        </w:rPr>
        <w:tab/>
        <w:t>Safety of Navigation</w:t>
      </w:r>
      <w:r>
        <w:rPr>
          <w:color w:val="000000"/>
        </w:rPr>
        <w:t xml:space="preserve"> Circular</w:t>
      </w:r>
      <w:r w:rsidRPr="009423F0">
        <w:rPr>
          <w:color w:val="000000"/>
        </w:rPr>
        <w:t xml:space="preserve"> (IMO)</w:t>
      </w:r>
    </w:p>
    <w:p w14:paraId="11BDD543" w14:textId="77777777" w:rsidR="00472C35" w:rsidRDefault="00472C35">
      <w:pPr>
        <w:pStyle w:val="BodyText"/>
        <w:tabs>
          <w:tab w:val="left" w:pos="1701"/>
        </w:tabs>
        <w:ind w:left="1701" w:hanging="1701"/>
        <w:rPr>
          <w:color w:val="000000"/>
        </w:rPr>
      </w:pPr>
      <w:r w:rsidRPr="009423F0">
        <w:rPr>
          <w:color w:val="000000"/>
        </w:rPr>
        <w:t>SOLAS</w:t>
      </w:r>
      <w:r w:rsidRPr="009423F0">
        <w:rPr>
          <w:color w:val="000000"/>
        </w:rPr>
        <w:tab/>
        <w:t>United Nations Convention on Safety of Life at Sea</w:t>
      </w:r>
    </w:p>
    <w:p w14:paraId="3AAB318C" w14:textId="77777777" w:rsidR="00D21AF1" w:rsidRDefault="00D21AF1">
      <w:pPr>
        <w:pStyle w:val="BodyText"/>
        <w:tabs>
          <w:tab w:val="left" w:pos="1701"/>
        </w:tabs>
        <w:ind w:left="1701" w:hanging="1701"/>
        <w:rPr>
          <w:color w:val="000000"/>
        </w:rPr>
      </w:pPr>
      <w:proofErr w:type="spellStart"/>
      <w:r>
        <w:rPr>
          <w:color w:val="000000"/>
        </w:rPr>
        <w:t>t.b.d</w:t>
      </w:r>
      <w:proofErr w:type="spellEnd"/>
      <w:r>
        <w:rPr>
          <w:color w:val="000000"/>
        </w:rPr>
        <w:t>.</w:t>
      </w:r>
      <w:r>
        <w:rPr>
          <w:color w:val="000000"/>
        </w:rPr>
        <w:tab/>
      </w:r>
      <w:proofErr w:type="gramStart"/>
      <w:r>
        <w:rPr>
          <w:color w:val="000000"/>
        </w:rPr>
        <w:t>to</w:t>
      </w:r>
      <w:proofErr w:type="gramEnd"/>
      <w:r>
        <w:rPr>
          <w:color w:val="000000"/>
        </w:rPr>
        <w:t xml:space="preserve"> be decided</w:t>
      </w:r>
    </w:p>
    <w:p w14:paraId="5498A944" w14:textId="77777777" w:rsidR="005F69F4" w:rsidRPr="003A2A50" w:rsidRDefault="005F69F4">
      <w:pPr>
        <w:pStyle w:val="BodyText"/>
        <w:tabs>
          <w:tab w:val="left" w:pos="1701"/>
        </w:tabs>
        <w:ind w:left="1701" w:hanging="1701"/>
        <w:rPr>
          <w:color w:val="000000"/>
        </w:rPr>
      </w:pPr>
      <w:r>
        <w:rPr>
          <w:color w:val="000000"/>
        </w:rPr>
        <w:t>V</w:t>
      </w:r>
      <w:r w:rsidR="00A775FE">
        <w:rPr>
          <w:color w:val="000000"/>
        </w:rPr>
        <w:t xml:space="preserve">irtual </w:t>
      </w:r>
      <w:r>
        <w:rPr>
          <w:color w:val="000000"/>
        </w:rPr>
        <w:t>AtoN</w:t>
      </w:r>
      <w:r>
        <w:rPr>
          <w:color w:val="000000"/>
        </w:rPr>
        <w:tab/>
        <w:t>Virtual Aid to Navigation</w:t>
      </w:r>
    </w:p>
    <w:p w14:paraId="7FA274A2" w14:textId="77777777" w:rsidR="00472C35" w:rsidRPr="003A2A50" w:rsidRDefault="00472C35">
      <w:pPr>
        <w:pStyle w:val="BodyText"/>
        <w:tabs>
          <w:tab w:val="left" w:pos="1701"/>
        </w:tabs>
        <w:ind w:left="1701" w:hanging="1701"/>
        <w:rPr>
          <w:lang w:eastAsia="de-DE"/>
        </w:rPr>
      </w:pPr>
      <w:r w:rsidRPr="009423F0">
        <w:rPr>
          <w:color w:val="000000"/>
        </w:rPr>
        <w:lastRenderedPageBreak/>
        <w:t>VDL</w:t>
      </w:r>
      <w:r w:rsidRPr="009423F0">
        <w:rPr>
          <w:color w:val="000000"/>
        </w:rPr>
        <w:tab/>
        <w:t>VHF Data Link</w:t>
      </w:r>
    </w:p>
    <w:p w14:paraId="16617060" w14:textId="77777777" w:rsidR="00472C35" w:rsidRPr="003A2A50" w:rsidRDefault="00472C35">
      <w:pPr>
        <w:pStyle w:val="BodyText"/>
        <w:tabs>
          <w:tab w:val="left" w:pos="1701"/>
        </w:tabs>
        <w:ind w:left="1701" w:hanging="1701"/>
        <w:rPr>
          <w:color w:val="000000"/>
        </w:rPr>
      </w:pPr>
      <w:r w:rsidRPr="009423F0">
        <w:rPr>
          <w:color w:val="000000"/>
        </w:rPr>
        <w:t>VHF</w:t>
      </w:r>
      <w:r w:rsidRPr="009423F0">
        <w:rPr>
          <w:color w:val="000000"/>
        </w:rPr>
        <w:tab/>
        <w:t>Very High Frequency</w:t>
      </w:r>
    </w:p>
    <w:p w14:paraId="3320E0BA" w14:textId="77777777" w:rsidR="00472C35" w:rsidRPr="003A2A50" w:rsidRDefault="00472C35">
      <w:pPr>
        <w:pStyle w:val="BodyText"/>
        <w:tabs>
          <w:tab w:val="left" w:pos="1701"/>
        </w:tabs>
        <w:ind w:left="1701" w:hanging="1701"/>
        <w:rPr>
          <w:lang w:eastAsia="de-DE"/>
        </w:rPr>
      </w:pPr>
      <w:r w:rsidRPr="009423F0">
        <w:rPr>
          <w:lang w:eastAsia="de-DE"/>
        </w:rPr>
        <w:t>VTS</w:t>
      </w:r>
      <w:r w:rsidRPr="009423F0">
        <w:rPr>
          <w:lang w:eastAsia="de-DE"/>
        </w:rPr>
        <w:tab/>
        <w:t>Vessel Traffic Services</w:t>
      </w:r>
    </w:p>
    <w:p w14:paraId="0F5A0ED9" w14:textId="77777777" w:rsidR="00472C35" w:rsidRPr="003A2A50" w:rsidRDefault="00472C35">
      <w:pPr>
        <w:pStyle w:val="BodyText"/>
        <w:tabs>
          <w:tab w:val="left" w:pos="1701"/>
        </w:tabs>
        <w:ind w:left="1701" w:hanging="1701"/>
        <w:rPr>
          <w:lang w:eastAsia="de-DE"/>
        </w:rPr>
      </w:pPr>
      <w:r w:rsidRPr="009423F0">
        <w:rPr>
          <w:lang w:eastAsia="de-DE"/>
        </w:rPr>
        <w:t>VTSO</w:t>
      </w:r>
      <w:r w:rsidRPr="009423F0">
        <w:rPr>
          <w:lang w:eastAsia="de-DE"/>
        </w:rPr>
        <w:tab/>
        <w:t>Vessel Traffic Services Operator</w:t>
      </w:r>
    </w:p>
    <w:p w14:paraId="0CF8550E" w14:textId="77777777" w:rsidR="00472C35" w:rsidRPr="003A2A50" w:rsidRDefault="00472C35">
      <w:pPr>
        <w:pStyle w:val="BodyText"/>
        <w:tabs>
          <w:tab w:val="left" w:pos="1701"/>
        </w:tabs>
        <w:ind w:left="1701" w:hanging="1701"/>
        <w:rPr>
          <w:lang w:eastAsia="de-DE"/>
        </w:rPr>
      </w:pPr>
      <w:proofErr w:type="spellStart"/>
      <w:r w:rsidRPr="009423F0">
        <w:rPr>
          <w:lang w:eastAsia="de-DE"/>
        </w:rPr>
        <w:t>WiMAX</w:t>
      </w:r>
      <w:proofErr w:type="spellEnd"/>
      <w:r w:rsidRPr="009423F0">
        <w:rPr>
          <w:lang w:eastAsia="de-DE"/>
        </w:rPr>
        <w:tab/>
      </w:r>
      <w:r w:rsidRPr="009423F0">
        <w:rPr>
          <w:rFonts w:cs="Arial"/>
          <w:color w:val="000000"/>
        </w:rPr>
        <w:t>Worldwide Interoperability for Microwave Access</w:t>
      </w:r>
    </w:p>
    <w:p w14:paraId="2DE3B2BC" w14:textId="77777777" w:rsidR="00993C6C" w:rsidRDefault="00D86D22">
      <w:pPr>
        <w:pStyle w:val="BodyText"/>
        <w:jc w:val="center"/>
        <w:rPr>
          <w:ins w:id="247" w:author="lighthouse" w:date="2012-04-25T18:30:00Z"/>
          <w:lang w:eastAsia="ja-JP"/>
        </w:rPr>
        <w:pPrChange w:id="248" w:author="lighthouse" w:date="2012-04-25T18:32:00Z">
          <w:pPr>
            <w:pStyle w:val="BodyText"/>
          </w:pPr>
        </w:pPrChange>
      </w:pPr>
      <w:ins w:id="249" w:author="lighthouse" w:date="2012-04-25T18:32:00Z">
        <w:r>
          <w:rPr>
            <w:lang w:eastAsia="ja-JP"/>
          </w:rPr>
          <w:br w:type="page"/>
        </w:r>
        <w:r>
          <w:rPr>
            <w:rFonts w:hint="eastAsia"/>
            <w:lang w:eastAsia="ja-JP"/>
          </w:rPr>
          <w:lastRenderedPageBreak/>
          <w:t>ANNEX 1 Application of Virtual Aids to Navigation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729"/>
        <w:gridCol w:w="2191"/>
        <w:gridCol w:w="1837"/>
        <w:gridCol w:w="1884"/>
      </w:tblGrid>
      <w:tr w:rsidR="00D86D22" w:rsidRPr="00FB74B4" w14:paraId="2AC22FDC" w14:textId="77777777" w:rsidTr="001A41A8">
        <w:trPr>
          <w:ins w:id="250" w:author="lighthouse" w:date="2012-04-25T18:31:00Z"/>
        </w:trPr>
        <w:tc>
          <w:tcPr>
            <w:tcW w:w="1327" w:type="dxa"/>
          </w:tcPr>
          <w:p w14:paraId="134C9610" w14:textId="77777777" w:rsidR="00D86D22" w:rsidRPr="000E4B86" w:rsidRDefault="00D86D22" w:rsidP="001A41A8">
            <w:pPr>
              <w:spacing w:line="240" w:lineRule="exact"/>
              <w:jc w:val="left"/>
              <w:rPr>
                <w:ins w:id="251" w:author="lighthouse" w:date="2012-04-25T18:31:00Z"/>
                <w:rFonts w:cs="Arial"/>
                <w:i/>
                <w:sz w:val="20"/>
                <w:szCs w:val="20"/>
              </w:rPr>
            </w:pPr>
            <w:ins w:id="252" w:author="lighthouse" w:date="2012-04-25T18:31:00Z">
              <w:r w:rsidRPr="000E4B86">
                <w:rPr>
                  <w:rFonts w:cs="Arial" w:hint="eastAsia"/>
                  <w:i/>
                  <w:sz w:val="20"/>
                  <w:szCs w:val="20"/>
                </w:rPr>
                <w:t>Application Mode</w:t>
              </w:r>
            </w:ins>
          </w:p>
        </w:tc>
        <w:tc>
          <w:tcPr>
            <w:tcW w:w="1728" w:type="dxa"/>
          </w:tcPr>
          <w:p w14:paraId="7C25AD64" w14:textId="77777777" w:rsidR="00D86D22" w:rsidRPr="00FB74B4" w:rsidRDefault="00D86D22" w:rsidP="001A41A8">
            <w:pPr>
              <w:spacing w:line="240" w:lineRule="exact"/>
              <w:jc w:val="left"/>
              <w:rPr>
                <w:ins w:id="253" w:author="lighthouse" w:date="2012-04-25T18:31:00Z"/>
                <w:rFonts w:cs="Arial"/>
                <w:sz w:val="20"/>
                <w:szCs w:val="20"/>
              </w:rPr>
            </w:pPr>
            <w:ins w:id="254" w:author="lighthouse" w:date="2012-04-25T18:31:00Z">
              <w:r w:rsidRPr="00FB74B4">
                <w:rPr>
                  <w:rFonts w:cs="Arial" w:hint="eastAsia"/>
                  <w:sz w:val="20"/>
                  <w:szCs w:val="20"/>
                </w:rPr>
                <w:t>Function</w:t>
              </w:r>
            </w:ins>
          </w:p>
        </w:tc>
        <w:tc>
          <w:tcPr>
            <w:tcW w:w="2191" w:type="dxa"/>
          </w:tcPr>
          <w:p w14:paraId="4C79BD67" w14:textId="77777777" w:rsidR="00D86D22" w:rsidRPr="00FB74B4" w:rsidRDefault="00D86D22" w:rsidP="001A41A8">
            <w:pPr>
              <w:spacing w:line="240" w:lineRule="exact"/>
              <w:jc w:val="left"/>
              <w:rPr>
                <w:ins w:id="255" w:author="lighthouse" w:date="2012-04-25T18:31:00Z"/>
                <w:rFonts w:cs="Arial"/>
                <w:sz w:val="20"/>
                <w:szCs w:val="20"/>
              </w:rPr>
            </w:pPr>
            <w:ins w:id="256" w:author="lighthouse" w:date="2012-04-25T18:31:00Z">
              <w:r w:rsidRPr="00FB74B4">
                <w:rPr>
                  <w:rFonts w:cs="Arial" w:hint="eastAsia"/>
                  <w:sz w:val="20"/>
                  <w:szCs w:val="20"/>
                </w:rPr>
                <w:t>Description</w:t>
              </w:r>
            </w:ins>
          </w:p>
        </w:tc>
        <w:tc>
          <w:tcPr>
            <w:tcW w:w="1837" w:type="dxa"/>
          </w:tcPr>
          <w:p w14:paraId="7563FDCB" w14:textId="77777777" w:rsidR="00D86D22" w:rsidRPr="00FB74B4" w:rsidRDefault="00D86D22" w:rsidP="001A41A8">
            <w:pPr>
              <w:spacing w:line="240" w:lineRule="exact"/>
              <w:jc w:val="left"/>
              <w:rPr>
                <w:ins w:id="257" w:author="lighthouse" w:date="2012-04-25T18:31:00Z"/>
                <w:rFonts w:cs="Arial"/>
                <w:sz w:val="20"/>
                <w:szCs w:val="20"/>
              </w:rPr>
            </w:pPr>
            <w:ins w:id="258" w:author="lighthouse" w:date="2012-04-25T18:31:00Z">
              <w:r w:rsidRPr="00FB74B4">
                <w:rPr>
                  <w:rFonts w:cs="Arial" w:hint="eastAsia"/>
                  <w:sz w:val="20"/>
                  <w:szCs w:val="20"/>
                </w:rPr>
                <w:t>Type of Virtual AtoN AIS</w:t>
              </w:r>
            </w:ins>
          </w:p>
        </w:tc>
        <w:tc>
          <w:tcPr>
            <w:tcW w:w="1637" w:type="dxa"/>
          </w:tcPr>
          <w:p w14:paraId="180C4BBC" w14:textId="77777777" w:rsidR="00D86D22" w:rsidRPr="00FB74B4" w:rsidRDefault="00D86D22" w:rsidP="001A41A8">
            <w:pPr>
              <w:spacing w:line="240" w:lineRule="exact"/>
              <w:jc w:val="left"/>
              <w:rPr>
                <w:ins w:id="259" w:author="lighthouse" w:date="2012-04-25T18:31:00Z"/>
                <w:rFonts w:cs="Arial"/>
                <w:sz w:val="20"/>
                <w:szCs w:val="20"/>
              </w:rPr>
            </w:pPr>
            <w:ins w:id="260" w:author="lighthouse" w:date="2012-04-25T18:31:00Z">
              <w:r>
                <w:rPr>
                  <w:rFonts w:cs="Arial" w:hint="eastAsia"/>
                  <w:sz w:val="20"/>
                  <w:szCs w:val="20"/>
                </w:rPr>
                <w:t>Consideration</w:t>
              </w:r>
            </w:ins>
          </w:p>
        </w:tc>
      </w:tr>
      <w:tr w:rsidR="00D86D22" w:rsidRPr="00FB74B4" w14:paraId="44101BD6" w14:textId="77777777" w:rsidTr="001A41A8">
        <w:trPr>
          <w:ins w:id="261" w:author="lighthouse" w:date="2012-04-25T18:31:00Z"/>
        </w:trPr>
        <w:tc>
          <w:tcPr>
            <w:tcW w:w="1327" w:type="dxa"/>
          </w:tcPr>
          <w:p w14:paraId="76B2C61D" w14:textId="77777777" w:rsidR="00D86D22" w:rsidRPr="000E4B86" w:rsidRDefault="00D86D22" w:rsidP="001A41A8">
            <w:pPr>
              <w:spacing w:line="240" w:lineRule="exact"/>
              <w:rPr>
                <w:ins w:id="262" w:author="lighthouse" w:date="2012-04-25T18:31:00Z"/>
                <w:rFonts w:cs="Arial"/>
                <w:i/>
                <w:sz w:val="20"/>
                <w:szCs w:val="20"/>
              </w:rPr>
            </w:pPr>
            <w:ins w:id="263" w:author="lighthouse" w:date="2012-04-25T18:31:00Z">
              <w:r w:rsidRPr="000E4B86">
                <w:rPr>
                  <w:rFonts w:cs="Arial" w:hint="eastAsia"/>
                  <w:i/>
                  <w:sz w:val="20"/>
                  <w:szCs w:val="20"/>
                </w:rPr>
                <w:t>Permanent Marking of Obstacles</w:t>
              </w:r>
            </w:ins>
          </w:p>
        </w:tc>
        <w:tc>
          <w:tcPr>
            <w:tcW w:w="1728" w:type="dxa"/>
          </w:tcPr>
          <w:p w14:paraId="43673368" w14:textId="77777777" w:rsidR="00D86D22" w:rsidRPr="00FB74B4" w:rsidRDefault="00D86D22" w:rsidP="001A41A8">
            <w:pPr>
              <w:spacing w:line="240" w:lineRule="exact"/>
              <w:rPr>
                <w:ins w:id="264" w:author="lighthouse" w:date="2012-04-25T18:31:00Z"/>
                <w:rFonts w:cs="Arial"/>
                <w:sz w:val="20"/>
                <w:szCs w:val="20"/>
              </w:rPr>
            </w:pPr>
            <w:ins w:id="265" w:author="lighthouse" w:date="2012-04-25T18:31:00Z">
              <w:r w:rsidRPr="00FB74B4">
                <w:rPr>
                  <w:rFonts w:cs="Arial" w:hint="eastAsia"/>
                  <w:sz w:val="20"/>
                  <w:szCs w:val="20"/>
                </w:rPr>
                <w:t>Marking of Shoals and Reefs</w:t>
              </w:r>
            </w:ins>
          </w:p>
        </w:tc>
        <w:tc>
          <w:tcPr>
            <w:tcW w:w="2191" w:type="dxa"/>
          </w:tcPr>
          <w:p w14:paraId="692BF3C5" w14:textId="77777777" w:rsidR="00D86D22" w:rsidRPr="00FB74B4" w:rsidRDefault="00D86D22" w:rsidP="001A41A8">
            <w:pPr>
              <w:spacing w:line="240" w:lineRule="exact"/>
              <w:rPr>
                <w:ins w:id="266" w:author="lighthouse" w:date="2012-04-25T18:31:00Z"/>
                <w:rFonts w:cs="Arial"/>
                <w:sz w:val="20"/>
                <w:szCs w:val="20"/>
              </w:rPr>
            </w:pPr>
            <w:ins w:id="267" w:author="lighthouse" w:date="2012-04-25T18:31:00Z">
              <w:r w:rsidRPr="00FB74B4">
                <w:rPr>
                  <w:rFonts w:cs="Arial" w:hint="eastAsia"/>
                  <w:sz w:val="20"/>
                  <w:szCs w:val="20"/>
                </w:rPr>
                <w:t xml:space="preserve">Virtual AtoN can be effectively utilized where it is </w:t>
              </w:r>
              <w:r w:rsidRPr="00FB74B4">
                <w:rPr>
                  <w:rFonts w:cs="Arial"/>
                  <w:sz w:val="20"/>
                  <w:szCs w:val="20"/>
                </w:rPr>
                <w:t xml:space="preserve">difficult to place </w:t>
              </w:r>
              <w:r>
                <w:rPr>
                  <w:rFonts w:cs="Arial" w:hint="eastAsia"/>
                  <w:sz w:val="20"/>
                  <w:szCs w:val="20"/>
                </w:rPr>
                <w:t xml:space="preserve">or to maintain </w:t>
              </w:r>
              <w:r w:rsidRPr="00FB74B4">
                <w:rPr>
                  <w:rFonts w:cs="Arial"/>
                  <w:sz w:val="20"/>
                  <w:szCs w:val="20"/>
                </w:rPr>
                <w:t>a physical AtoN due to sea state, winds or other environmental conditions.</w:t>
              </w:r>
              <w:r w:rsidRPr="00FB74B4">
                <w:rPr>
                  <w:rFonts w:cs="Arial"/>
                  <w:sz w:val="20"/>
                  <w:szCs w:val="20"/>
                </w:rPr>
                <w:br/>
              </w:r>
              <w:r w:rsidRPr="00FB74B4">
                <w:rPr>
                  <w:rFonts w:cs="Arial" w:hint="eastAsia"/>
                  <w:sz w:val="20"/>
                  <w:szCs w:val="20"/>
                </w:rPr>
                <w:t xml:space="preserve">A </w:t>
              </w:r>
              <w:r w:rsidRPr="00FB74B4">
                <w:rPr>
                  <w:rFonts w:cs="Arial"/>
                  <w:sz w:val="20"/>
                  <w:szCs w:val="20"/>
                </w:rPr>
                <w:t>clear</w:t>
              </w:r>
              <w:r w:rsidRPr="00FB74B4">
                <w:rPr>
                  <w:rFonts w:cs="Arial" w:hint="eastAsia"/>
                  <w:sz w:val="20"/>
                  <w:szCs w:val="20"/>
                </w:rPr>
                <w:t xml:space="preserve"> marking of the shoals and/or reefs will improve safety of navigation</w:t>
              </w:r>
            </w:ins>
          </w:p>
        </w:tc>
        <w:tc>
          <w:tcPr>
            <w:tcW w:w="1837" w:type="dxa"/>
          </w:tcPr>
          <w:p w14:paraId="5633C859" w14:textId="77777777" w:rsidR="00D86D22" w:rsidRPr="00FB74B4" w:rsidRDefault="00D86D22" w:rsidP="001A41A8">
            <w:pPr>
              <w:spacing w:line="240" w:lineRule="exact"/>
              <w:rPr>
                <w:ins w:id="268" w:author="lighthouse" w:date="2012-04-25T18:31:00Z"/>
                <w:rFonts w:cs="Arial"/>
                <w:sz w:val="20"/>
                <w:szCs w:val="20"/>
              </w:rPr>
            </w:pPr>
            <w:ins w:id="269" w:author="lighthouse" w:date="2012-04-25T18:31:00Z">
              <w:r w:rsidRPr="00FB74B4">
                <w:rPr>
                  <w:rFonts w:cs="Arial" w:hint="eastAsia"/>
                  <w:sz w:val="20"/>
                  <w:szCs w:val="20"/>
                </w:rPr>
                <w:t>Isolated Danger Marks</w:t>
              </w:r>
              <w:r>
                <w:rPr>
                  <w:rFonts w:cs="Arial" w:hint="eastAsia"/>
                  <w:sz w:val="20"/>
                  <w:szCs w:val="20"/>
                </w:rPr>
                <w:t xml:space="preserve"> &amp; Cardinal Marks</w:t>
              </w:r>
            </w:ins>
          </w:p>
        </w:tc>
        <w:tc>
          <w:tcPr>
            <w:tcW w:w="1637" w:type="dxa"/>
          </w:tcPr>
          <w:p w14:paraId="1B99DADF" w14:textId="77777777" w:rsidR="00D86D22" w:rsidRDefault="00D86D22" w:rsidP="00D86D22">
            <w:pPr>
              <w:widowControl w:val="0"/>
              <w:numPr>
                <w:ilvl w:val="0"/>
                <w:numId w:val="34"/>
              </w:numPr>
              <w:spacing w:after="0" w:line="240" w:lineRule="exact"/>
              <w:rPr>
                <w:ins w:id="270" w:author="lighthouse" w:date="2012-04-25T18:31:00Z"/>
                <w:rFonts w:cs="Arial"/>
                <w:sz w:val="20"/>
                <w:szCs w:val="20"/>
              </w:rPr>
            </w:pPr>
            <w:ins w:id="271" w:author="lighthouse" w:date="2012-04-25T18:31:00Z">
              <w:r>
                <w:rPr>
                  <w:rFonts w:cs="Arial" w:hint="eastAsia"/>
                  <w:sz w:val="20"/>
                  <w:szCs w:val="20"/>
                </w:rPr>
                <w:t>Integrity monitoring</w:t>
              </w:r>
            </w:ins>
          </w:p>
          <w:p w14:paraId="786E5CFF" w14:textId="77777777" w:rsidR="00D86D22" w:rsidRDefault="00D86D22" w:rsidP="00D86D22">
            <w:pPr>
              <w:widowControl w:val="0"/>
              <w:numPr>
                <w:ilvl w:val="0"/>
                <w:numId w:val="34"/>
              </w:numPr>
              <w:spacing w:after="0" w:line="240" w:lineRule="exact"/>
              <w:rPr>
                <w:ins w:id="272" w:author="lighthouse" w:date="2012-04-25T18:31:00Z"/>
                <w:rFonts w:cs="Arial"/>
                <w:sz w:val="20"/>
                <w:szCs w:val="20"/>
              </w:rPr>
            </w:pPr>
            <w:ins w:id="273" w:author="lighthouse" w:date="2012-04-25T18:31:00Z">
              <w:r>
                <w:rPr>
                  <w:rFonts w:cs="Arial" w:hint="eastAsia"/>
                  <w:sz w:val="20"/>
                  <w:szCs w:val="20"/>
                </w:rPr>
                <w:t>ECDIS and radar reliability</w:t>
              </w:r>
            </w:ins>
          </w:p>
          <w:p w14:paraId="3CF2A77C" w14:textId="77777777" w:rsidR="00D86D22" w:rsidRPr="00FB74B4" w:rsidRDefault="00D86D22" w:rsidP="001A41A8">
            <w:pPr>
              <w:spacing w:line="240" w:lineRule="exact"/>
              <w:rPr>
                <w:ins w:id="274" w:author="lighthouse" w:date="2012-04-25T18:31:00Z"/>
                <w:rFonts w:cs="Arial"/>
                <w:sz w:val="20"/>
                <w:szCs w:val="20"/>
              </w:rPr>
            </w:pPr>
          </w:p>
        </w:tc>
      </w:tr>
      <w:tr w:rsidR="00D86D22" w:rsidRPr="00FB74B4" w14:paraId="5356EA07" w14:textId="77777777" w:rsidTr="001A41A8">
        <w:trPr>
          <w:ins w:id="275" w:author="lighthouse" w:date="2012-04-25T18:31:00Z"/>
        </w:trPr>
        <w:tc>
          <w:tcPr>
            <w:tcW w:w="1327" w:type="dxa"/>
            <w:vMerge w:val="restart"/>
          </w:tcPr>
          <w:p w14:paraId="3908A7C6" w14:textId="77777777" w:rsidR="00D86D22" w:rsidRPr="000E4B86" w:rsidRDefault="00D86D22" w:rsidP="001A41A8">
            <w:pPr>
              <w:spacing w:line="240" w:lineRule="exact"/>
              <w:rPr>
                <w:ins w:id="276" w:author="lighthouse" w:date="2012-04-25T18:31:00Z"/>
                <w:rFonts w:cs="Arial"/>
                <w:i/>
                <w:sz w:val="20"/>
                <w:szCs w:val="20"/>
              </w:rPr>
            </w:pPr>
            <w:ins w:id="277" w:author="lighthouse" w:date="2012-04-25T18:31:00Z">
              <w:r w:rsidRPr="000E4B86">
                <w:rPr>
                  <w:rFonts w:cs="Arial" w:hint="eastAsia"/>
                  <w:i/>
                  <w:sz w:val="20"/>
                  <w:szCs w:val="20"/>
                </w:rPr>
                <w:t>Permanent Marking (navigation support)</w:t>
              </w:r>
            </w:ins>
          </w:p>
        </w:tc>
        <w:tc>
          <w:tcPr>
            <w:tcW w:w="1728" w:type="dxa"/>
          </w:tcPr>
          <w:p w14:paraId="1C193844" w14:textId="77777777" w:rsidR="00D86D22" w:rsidRPr="00FB74B4" w:rsidRDefault="00D86D22" w:rsidP="001A41A8">
            <w:pPr>
              <w:spacing w:line="240" w:lineRule="exact"/>
              <w:rPr>
                <w:ins w:id="278" w:author="lighthouse" w:date="2012-04-25T18:31:00Z"/>
                <w:rFonts w:cs="Arial"/>
                <w:sz w:val="20"/>
                <w:szCs w:val="20"/>
              </w:rPr>
            </w:pPr>
            <w:ins w:id="279" w:author="lighthouse" w:date="2012-04-25T18:31:00Z">
              <w:r w:rsidRPr="00FB74B4">
                <w:rPr>
                  <w:rFonts w:cs="Arial" w:hint="eastAsia"/>
                  <w:sz w:val="20"/>
                  <w:szCs w:val="20"/>
                </w:rPr>
                <w:t>Marking of Fairway Limits</w:t>
              </w:r>
            </w:ins>
          </w:p>
        </w:tc>
        <w:tc>
          <w:tcPr>
            <w:tcW w:w="2191" w:type="dxa"/>
          </w:tcPr>
          <w:p w14:paraId="0E903A4F" w14:textId="77777777" w:rsidR="00D86D22" w:rsidRPr="00FB74B4" w:rsidRDefault="00D86D22" w:rsidP="001A41A8">
            <w:pPr>
              <w:spacing w:line="240" w:lineRule="exact"/>
              <w:rPr>
                <w:ins w:id="280" w:author="lighthouse" w:date="2012-04-25T18:31:00Z"/>
                <w:rFonts w:cs="Arial"/>
                <w:sz w:val="20"/>
                <w:szCs w:val="20"/>
              </w:rPr>
            </w:pPr>
            <w:ins w:id="281" w:author="lighthouse" w:date="2012-04-25T18:31:00Z">
              <w:r w:rsidRPr="00FB74B4">
                <w:rPr>
                  <w:rFonts w:cs="Arial" w:hint="eastAsia"/>
                  <w:sz w:val="20"/>
                  <w:szCs w:val="20"/>
                </w:rPr>
                <w:t>Virtual AtoN can be effectively utilized where lighted buoys cannot be installed for some reason</w:t>
              </w:r>
              <w:commentRangeStart w:id="282"/>
              <w:r w:rsidRPr="00FB74B4">
                <w:rPr>
                  <w:rFonts w:cs="Arial" w:hint="eastAsia"/>
                  <w:sz w:val="20"/>
                  <w:szCs w:val="20"/>
                </w:rPr>
                <w:t xml:space="preserve"> (i.e. sharing of waterway</w:t>
              </w:r>
              <w:r>
                <w:rPr>
                  <w:rFonts w:cs="Arial" w:hint="eastAsia"/>
                  <w:sz w:val="20"/>
                  <w:szCs w:val="20"/>
                </w:rPr>
                <w:t>, separation of traffic flow, roundabout</w:t>
              </w:r>
              <w:r w:rsidRPr="00FB74B4">
                <w:rPr>
                  <w:rFonts w:cs="Arial" w:hint="eastAsia"/>
                  <w:sz w:val="20"/>
                  <w:szCs w:val="20"/>
                </w:rPr>
                <w:t>).</w:t>
              </w:r>
              <w:commentRangeEnd w:id="282"/>
              <w:r>
                <w:rPr>
                  <w:rStyle w:val="CommentReference"/>
                </w:rPr>
                <w:commentReference w:id="282"/>
              </w:r>
            </w:ins>
          </w:p>
          <w:p w14:paraId="4E19A59E" w14:textId="77777777" w:rsidR="00D86D22" w:rsidRPr="00FB74B4" w:rsidRDefault="00D86D22" w:rsidP="001A41A8">
            <w:pPr>
              <w:spacing w:line="240" w:lineRule="exact"/>
              <w:rPr>
                <w:ins w:id="283" w:author="lighthouse" w:date="2012-04-25T18:31:00Z"/>
                <w:rFonts w:cs="Arial"/>
                <w:sz w:val="20"/>
                <w:szCs w:val="20"/>
              </w:rPr>
            </w:pPr>
            <w:ins w:id="284" w:author="lighthouse" w:date="2012-04-25T18:31:00Z">
              <w:r w:rsidRPr="00FB74B4">
                <w:rPr>
                  <w:rFonts w:cs="Arial" w:hint="eastAsia"/>
                  <w:sz w:val="20"/>
                  <w:szCs w:val="20"/>
                </w:rPr>
                <w:t xml:space="preserve">A clear marking of the </w:t>
              </w:r>
              <w:r w:rsidRPr="00FB74B4">
                <w:rPr>
                  <w:rFonts w:cs="Arial"/>
                  <w:sz w:val="20"/>
                  <w:szCs w:val="20"/>
                </w:rPr>
                <w:t>fairway</w:t>
              </w:r>
              <w:r w:rsidRPr="00FB74B4">
                <w:rPr>
                  <w:rFonts w:cs="Arial" w:hint="eastAsia"/>
                  <w:sz w:val="20"/>
                  <w:szCs w:val="20"/>
                </w:rPr>
                <w:t xml:space="preserve"> limits serve for ordinary flow of marine traffic and improved safety of navigation.</w:t>
              </w:r>
            </w:ins>
          </w:p>
        </w:tc>
        <w:tc>
          <w:tcPr>
            <w:tcW w:w="1837" w:type="dxa"/>
          </w:tcPr>
          <w:p w14:paraId="48F36BB9" w14:textId="77777777" w:rsidR="00D86D22" w:rsidRPr="00FB74B4" w:rsidRDefault="00D86D22" w:rsidP="001A41A8">
            <w:pPr>
              <w:spacing w:line="240" w:lineRule="exact"/>
              <w:rPr>
                <w:ins w:id="285" w:author="lighthouse" w:date="2012-04-25T18:31:00Z"/>
                <w:rFonts w:cs="Arial"/>
                <w:sz w:val="20"/>
                <w:szCs w:val="20"/>
              </w:rPr>
            </w:pPr>
            <w:ins w:id="286" w:author="lighthouse" w:date="2012-04-25T18:31:00Z">
              <w:r w:rsidRPr="00FB74B4">
                <w:rPr>
                  <w:rFonts w:cs="Arial" w:hint="eastAsia"/>
                  <w:sz w:val="20"/>
                  <w:szCs w:val="20"/>
                </w:rPr>
                <w:t>Lateral Marks</w:t>
              </w:r>
            </w:ins>
          </w:p>
        </w:tc>
        <w:tc>
          <w:tcPr>
            <w:tcW w:w="1637" w:type="dxa"/>
          </w:tcPr>
          <w:p w14:paraId="3D78836E" w14:textId="77777777" w:rsidR="00D86D22" w:rsidRPr="00FB74B4" w:rsidRDefault="00D86D22" w:rsidP="00D86D22">
            <w:pPr>
              <w:widowControl w:val="0"/>
              <w:numPr>
                <w:ilvl w:val="0"/>
                <w:numId w:val="35"/>
              </w:numPr>
              <w:spacing w:after="0" w:line="240" w:lineRule="exact"/>
              <w:rPr>
                <w:ins w:id="287" w:author="lighthouse" w:date="2012-04-25T18:31:00Z"/>
                <w:rFonts w:cs="Arial"/>
                <w:sz w:val="20"/>
                <w:szCs w:val="20"/>
              </w:rPr>
            </w:pPr>
            <w:ins w:id="288" w:author="lighthouse" w:date="2012-04-25T18:31:00Z">
              <w:r>
                <w:rPr>
                  <w:rFonts w:cs="Arial" w:hint="eastAsia"/>
                  <w:sz w:val="20"/>
                  <w:szCs w:val="20"/>
                </w:rPr>
                <w:t>Too much info for mariners</w:t>
              </w:r>
            </w:ins>
          </w:p>
        </w:tc>
      </w:tr>
      <w:tr w:rsidR="00D86D22" w:rsidRPr="00FB74B4" w14:paraId="6560DF11" w14:textId="77777777" w:rsidTr="001A41A8">
        <w:trPr>
          <w:ins w:id="289" w:author="lighthouse" w:date="2012-04-25T18:31:00Z"/>
        </w:trPr>
        <w:tc>
          <w:tcPr>
            <w:tcW w:w="1327" w:type="dxa"/>
            <w:vMerge/>
          </w:tcPr>
          <w:p w14:paraId="485CEAEE" w14:textId="77777777" w:rsidR="00D86D22" w:rsidRPr="000E4B86" w:rsidRDefault="00D86D22" w:rsidP="001A41A8">
            <w:pPr>
              <w:spacing w:line="240" w:lineRule="exact"/>
              <w:rPr>
                <w:ins w:id="290" w:author="lighthouse" w:date="2012-04-25T18:31:00Z"/>
                <w:rFonts w:cs="Arial"/>
                <w:i/>
                <w:sz w:val="20"/>
                <w:szCs w:val="20"/>
              </w:rPr>
            </w:pPr>
          </w:p>
        </w:tc>
        <w:tc>
          <w:tcPr>
            <w:tcW w:w="1728" w:type="dxa"/>
            <w:vMerge w:val="restart"/>
          </w:tcPr>
          <w:p w14:paraId="2FAD84E1" w14:textId="77777777" w:rsidR="00D86D22" w:rsidRPr="00FB74B4" w:rsidRDefault="00D86D22" w:rsidP="001A41A8">
            <w:pPr>
              <w:spacing w:line="240" w:lineRule="exact"/>
              <w:rPr>
                <w:ins w:id="291" w:author="lighthouse" w:date="2012-04-25T18:31:00Z"/>
                <w:rFonts w:cs="Arial"/>
                <w:sz w:val="20"/>
                <w:szCs w:val="20"/>
              </w:rPr>
            </w:pPr>
            <w:ins w:id="292" w:author="lighthouse" w:date="2012-04-25T18:31:00Z">
              <w:r w:rsidRPr="00FB74B4">
                <w:rPr>
                  <w:rFonts w:cs="Arial" w:hint="eastAsia"/>
                  <w:sz w:val="20"/>
                  <w:szCs w:val="20"/>
                </w:rPr>
                <w:t>Marking of Fairways</w:t>
              </w:r>
            </w:ins>
          </w:p>
        </w:tc>
        <w:tc>
          <w:tcPr>
            <w:tcW w:w="2191" w:type="dxa"/>
          </w:tcPr>
          <w:p w14:paraId="2ECF6C1A" w14:textId="77777777" w:rsidR="00D86D22" w:rsidRPr="00FB74B4" w:rsidRDefault="00D86D22" w:rsidP="001A41A8">
            <w:pPr>
              <w:spacing w:line="240" w:lineRule="exact"/>
              <w:rPr>
                <w:ins w:id="293" w:author="lighthouse" w:date="2012-04-25T18:31:00Z"/>
                <w:rFonts w:cs="Arial"/>
                <w:sz w:val="20"/>
                <w:szCs w:val="20"/>
              </w:rPr>
            </w:pPr>
            <w:ins w:id="294" w:author="lighthouse" w:date="2012-04-25T18:31:00Z">
              <w:r w:rsidRPr="00FB74B4">
                <w:rPr>
                  <w:rFonts w:cs="Arial" w:hint="eastAsia"/>
                  <w:sz w:val="20"/>
                  <w:szCs w:val="20"/>
                </w:rPr>
                <w:t xml:space="preserve">Virtual AtoN can be effectively </w:t>
              </w:r>
              <w:r w:rsidRPr="00FB74B4">
                <w:rPr>
                  <w:rFonts w:cs="Arial"/>
                  <w:sz w:val="20"/>
                  <w:szCs w:val="20"/>
                </w:rPr>
                <w:t>utilized</w:t>
              </w:r>
              <w:r w:rsidRPr="00FB74B4">
                <w:rPr>
                  <w:rFonts w:cs="Arial" w:hint="eastAsia"/>
                  <w:sz w:val="20"/>
                  <w:szCs w:val="20"/>
                </w:rPr>
                <w:t xml:space="preserve"> where a physical AtoN placement is </w:t>
              </w:r>
              <w:r w:rsidRPr="00FB74B4">
                <w:rPr>
                  <w:rFonts w:cs="Arial"/>
                  <w:sz w:val="20"/>
                  <w:szCs w:val="20"/>
                </w:rPr>
                <w:t>difficult</w:t>
              </w:r>
              <w:r w:rsidRPr="00FB74B4">
                <w:rPr>
                  <w:rFonts w:cs="Arial" w:hint="eastAsia"/>
                  <w:sz w:val="20"/>
                  <w:szCs w:val="20"/>
                </w:rPr>
                <w:t xml:space="preserve"> due to the water depth, seabed, etc.</w:t>
              </w:r>
            </w:ins>
          </w:p>
          <w:p w14:paraId="6672FC68" w14:textId="77777777" w:rsidR="00D86D22" w:rsidRPr="00FB74B4" w:rsidRDefault="00D86D22" w:rsidP="001A41A8">
            <w:pPr>
              <w:spacing w:line="240" w:lineRule="exact"/>
              <w:rPr>
                <w:ins w:id="295" w:author="lighthouse" w:date="2012-04-25T18:31:00Z"/>
                <w:rFonts w:cs="Arial"/>
                <w:sz w:val="20"/>
                <w:szCs w:val="20"/>
              </w:rPr>
            </w:pPr>
            <w:ins w:id="296" w:author="lighthouse" w:date="2012-04-25T18:31:00Z">
              <w:r w:rsidRPr="00FB74B4">
                <w:rPr>
                  <w:rFonts w:cs="Arial" w:hint="eastAsia"/>
                  <w:sz w:val="20"/>
                  <w:szCs w:val="20"/>
                </w:rPr>
                <w:t>A clear marking of fairway will improve safety of navigation.</w:t>
              </w:r>
            </w:ins>
          </w:p>
        </w:tc>
        <w:tc>
          <w:tcPr>
            <w:tcW w:w="1837" w:type="dxa"/>
          </w:tcPr>
          <w:p w14:paraId="644A0F40" w14:textId="77777777" w:rsidR="00D86D22" w:rsidRPr="00FB74B4" w:rsidRDefault="00D86D22" w:rsidP="001A41A8">
            <w:pPr>
              <w:spacing w:line="240" w:lineRule="exact"/>
              <w:rPr>
                <w:ins w:id="297" w:author="lighthouse" w:date="2012-04-25T18:31:00Z"/>
                <w:rFonts w:cs="Arial"/>
                <w:sz w:val="20"/>
                <w:szCs w:val="20"/>
              </w:rPr>
            </w:pPr>
            <w:ins w:id="298" w:author="lighthouse" w:date="2012-04-25T18:31:00Z">
              <w:r w:rsidRPr="00FB74B4">
                <w:rPr>
                  <w:rFonts w:cs="Arial" w:hint="eastAsia"/>
                  <w:sz w:val="20"/>
                  <w:szCs w:val="20"/>
                </w:rPr>
                <w:t>Lateral Marks, &amp; Safe Water Marks</w:t>
              </w:r>
            </w:ins>
          </w:p>
        </w:tc>
        <w:tc>
          <w:tcPr>
            <w:tcW w:w="1637" w:type="dxa"/>
          </w:tcPr>
          <w:p w14:paraId="0837F28E" w14:textId="77777777" w:rsidR="00D86D22" w:rsidRPr="00FB74B4" w:rsidRDefault="00D86D22" w:rsidP="00D86D22">
            <w:pPr>
              <w:widowControl w:val="0"/>
              <w:numPr>
                <w:ilvl w:val="0"/>
                <w:numId w:val="35"/>
              </w:numPr>
              <w:spacing w:after="0" w:line="240" w:lineRule="exact"/>
              <w:rPr>
                <w:ins w:id="299" w:author="lighthouse" w:date="2012-04-25T18:31:00Z"/>
                <w:rFonts w:cs="Arial"/>
                <w:sz w:val="20"/>
                <w:szCs w:val="20"/>
              </w:rPr>
            </w:pPr>
            <w:ins w:id="300" w:author="lighthouse" w:date="2012-04-25T18:31:00Z">
              <w:r>
                <w:rPr>
                  <w:rFonts w:cs="Arial" w:hint="eastAsia"/>
                  <w:sz w:val="20"/>
                  <w:szCs w:val="20"/>
                </w:rPr>
                <w:t>Too much info for mariners</w:t>
              </w:r>
            </w:ins>
          </w:p>
        </w:tc>
      </w:tr>
      <w:tr w:rsidR="00D86D22" w:rsidRPr="00FB74B4" w14:paraId="34B29D9D" w14:textId="77777777" w:rsidTr="001A41A8">
        <w:trPr>
          <w:ins w:id="301" w:author="lighthouse" w:date="2012-04-25T18:31:00Z"/>
        </w:trPr>
        <w:tc>
          <w:tcPr>
            <w:tcW w:w="1327" w:type="dxa"/>
            <w:vMerge/>
          </w:tcPr>
          <w:p w14:paraId="505A72D4" w14:textId="77777777" w:rsidR="00D86D22" w:rsidRPr="000E4B86" w:rsidRDefault="00D86D22" w:rsidP="001A41A8">
            <w:pPr>
              <w:spacing w:line="240" w:lineRule="exact"/>
              <w:rPr>
                <w:ins w:id="302" w:author="lighthouse" w:date="2012-04-25T18:31:00Z"/>
                <w:rFonts w:cs="Arial"/>
                <w:i/>
                <w:sz w:val="20"/>
                <w:szCs w:val="20"/>
              </w:rPr>
            </w:pPr>
          </w:p>
        </w:tc>
        <w:tc>
          <w:tcPr>
            <w:tcW w:w="1728" w:type="dxa"/>
            <w:vMerge/>
          </w:tcPr>
          <w:p w14:paraId="38F41F2F" w14:textId="77777777" w:rsidR="00D86D22" w:rsidRPr="00FB74B4" w:rsidRDefault="00D86D22" w:rsidP="001A41A8">
            <w:pPr>
              <w:spacing w:line="240" w:lineRule="exact"/>
              <w:rPr>
                <w:ins w:id="303" w:author="lighthouse" w:date="2012-04-25T18:31:00Z"/>
                <w:rFonts w:cs="Arial"/>
                <w:sz w:val="20"/>
                <w:szCs w:val="20"/>
              </w:rPr>
            </w:pPr>
          </w:p>
        </w:tc>
        <w:tc>
          <w:tcPr>
            <w:tcW w:w="2191" w:type="dxa"/>
          </w:tcPr>
          <w:p w14:paraId="085D24B2" w14:textId="77777777" w:rsidR="00D86D22" w:rsidRPr="00FB74B4" w:rsidRDefault="00D86D22" w:rsidP="001A41A8">
            <w:pPr>
              <w:spacing w:line="240" w:lineRule="exact"/>
              <w:rPr>
                <w:ins w:id="304" w:author="lighthouse" w:date="2012-04-25T18:31:00Z"/>
                <w:rFonts w:cs="Arial"/>
                <w:sz w:val="20"/>
                <w:szCs w:val="20"/>
              </w:rPr>
            </w:pPr>
            <w:ins w:id="305" w:author="lighthouse" w:date="2012-04-25T18:31:00Z">
              <w:r w:rsidRPr="00FB74B4">
                <w:rPr>
                  <w:rFonts w:cs="Arial" w:hint="eastAsia"/>
                  <w:sz w:val="20"/>
                  <w:szCs w:val="20"/>
                </w:rPr>
                <w:t xml:space="preserve">Virtual AtoN can be </w:t>
              </w:r>
              <w:r w:rsidRPr="00FB74B4">
                <w:rPr>
                  <w:rFonts w:cs="Arial"/>
                  <w:sz w:val="20"/>
                  <w:szCs w:val="20"/>
                </w:rPr>
                <w:t>effectively</w:t>
              </w:r>
              <w:r w:rsidRPr="00FB74B4">
                <w:rPr>
                  <w:rFonts w:cs="Arial" w:hint="eastAsia"/>
                  <w:sz w:val="20"/>
                  <w:szCs w:val="20"/>
                </w:rPr>
                <w:t xml:space="preserve"> utilized in approaches to a </w:t>
              </w:r>
              <w:proofErr w:type="spellStart"/>
              <w:r w:rsidRPr="00FB74B4">
                <w:rPr>
                  <w:rFonts w:cs="Arial"/>
                  <w:sz w:val="20"/>
                  <w:szCs w:val="20"/>
                </w:rPr>
                <w:t>harbor</w:t>
              </w:r>
              <w:proofErr w:type="spellEnd"/>
              <w:r w:rsidRPr="00FB74B4">
                <w:rPr>
                  <w:rFonts w:cs="Arial" w:hint="eastAsia"/>
                  <w:sz w:val="20"/>
                  <w:szCs w:val="20"/>
                </w:rPr>
                <w:t xml:space="preserve"> entrance where a ship changes its course and where it is difficult to install a physical AtoN.</w:t>
              </w:r>
            </w:ins>
          </w:p>
          <w:p w14:paraId="7855733D" w14:textId="77777777" w:rsidR="00D86D22" w:rsidRPr="00FB74B4" w:rsidRDefault="00D86D22" w:rsidP="001A41A8">
            <w:pPr>
              <w:spacing w:line="240" w:lineRule="exact"/>
              <w:rPr>
                <w:ins w:id="306" w:author="lighthouse" w:date="2012-04-25T18:31:00Z"/>
                <w:rFonts w:cs="Arial"/>
                <w:sz w:val="20"/>
                <w:szCs w:val="20"/>
              </w:rPr>
            </w:pPr>
            <w:ins w:id="307" w:author="lighthouse" w:date="2012-04-25T18:31:00Z">
              <w:r w:rsidRPr="00FB74B4">
                <w:rPr>
                  <w:rFonts w:cs="Arial" w:hint="eastAsia"/>
                  <w:sz w:val="20"/>
                  <w:szCs w:val="20"/>
                </w:rPr>
                <w:t xml:space="preserve">A clear marking of the point on approach will serve for an orderly flow of ships at </w:t>
              </w:r>
              <w:proofErr w:type="gramStart"/>
              <w:r w:rsidRPr="00FB74B4">
                <w:rPr>
                  <w:rFonts w:cs="Arial" w:hint="eastAsia"/>
                  <w:sz w:val="20"/>
                  <w:szCs w:val="20"/>
                </w:rPr>
                <w:t>a</w:t>
              </w:r>
              <w:proofErr w:type="gramEnd"/>
              <w:r w:rsidRPr="00FB74B4">
                <w:rPr>
                  <w:rFonts w:cs="Arial" w:hint="eastAsia"/>
                  <w:sz w:val="20"/>
                  <w:szCs w:val="20"/>
                </w:rPr>
                <w:t xml:space="preserve"> entrance and improve safety and </w:t>
              </w:r>
              <w:r w:rsidRPr="00FB74B4">
                <w:rPr>
                  <w:rFonts w:cs="Arial"/>
                  <w:sz w:val="20"/>
                  <w:szCs w:val="20"/>
                </w:rPr>
                <w:t>efficiency</w:t>
              </w:r>
              <w:r w:rsidRPr="00FB74B4">
                <w:rPr>
                  <w:rFonts w:cs="Arial" w:hint="eastAsia"/>
                  <w:sz w:val="20"/>
                  <w:szCs w:val="20"/>
                </w:rPr>
                <w:t xml:space="preserve"> of shipping.</w:t>
              </w:r>
            </w:ins>
          </w:p>
        </w:tc>
        <w:tc>
          <w:tcPr>
            <w:tcW w:w="1837" w:type="dxa"/>
          </w:tcPr>
          <w:p w14:paraId="0132DC4E" w14:textId="77777777" w:rsidR="00D86D22" w:rsidRPr="00FB74B4" w:rsidRDefault="00D86D22" w:rsidP="001A41A8">
            <w:pPr>
              <w:spacing w:line="240" w:lineRule="exact"/>
              <w:rPr>
                <w:ins w:id="308" w:author="lighthouse" w:date="2012-04-25T18:31:00Z"/>
                <w:rFonts w:cs="Arial"/>
                <w:sz w:val="20"/>
                <w:szCs w:val="20"/>
              </w:rPr>
            </w:pPr>
            <w:ins w:id="309" w:author="lighthouse" w:date="2012-04-25T18:31:00Z">
              <w:r w:rsidRPr="00FB74B4">
                <w:rPr>
                  <w:rFonts w:cs="Arial" w:hint="eastAsia"/>
                  <w:sz w:val="20"/>
                  <w:szCs w:val="20"/>
                </w:rPr>
                <w:t>Safe Water Marks</w:t>
              </w:r>
            </w:ins>
          </w:p>
        </w:tc>
        <w:tc>
          <w:tcPr>
            <w:tcW w:w="1637" w:type="dxa"/>
          </w:tcPr>
          <w:p w14:paraId="173A5A9B" w14:textId="77777777" w:rsidR="00D86D22" w:rsidRPr="00FB74B4" w:rsidRDefault="00D86D22" w:rsidP="00D86D22">
            <w:pPr>
              <w:widowControl w:val="0"/>
              <w:numPr>
                <w:ilvl w:val="0"/>
                <w:numId w:val="35"/>
              </w:numPr>
              <w:spacing w:after="0" w:line="240" w:lineRule="exact"/>
              <w:rPr>
                <w:ins w:id="310" w:author="lighthouse" w:date="2012-04-25T18:31:00Z"/>
                <w:rFonts w:cs="Arial"/>
                <w:sz w:val="20"/>
                <w:szCs w:val="20"/>
              </w:rPr>
            </w:pPr>
            <w:ins w:id="311" w:author="lighthouse" w:date="2012-04-25T18:31:00Z">
              <w:r>
                <w:rPr>
                  <w:rFonts w:cs="Arial" w:hint="eastAsia"/>
                  <w:sz w:val="20"/>
                  <w:szCs w:val="20"/>
                </w:rPr>
                <w:t>Too much info for mariners</w:t>
              </w:r>
            </w:ins>
          </w:p>
        </w:tc>
      </w:tr>
      <w:tr w:rsidR="00D86D22" w:rsidRPr="00FB74B4" w14:paraId="2A408527" w14:textId="77777777" w:rsidTr="001A41A8">
        <w:trPr>
          <w:ins w:id="312" w:author="lighthouse" w:date="2012-04-25T18:31:00Z"/>
        </w:trPr>
        <w:tc>
          <w:tcPr>
            <w:tcW w:w="1327" w:type="dxa"/>
            <w:vMerge/>
          </w:tcPr>
          <w:p w14:paraId="435562F2" w14:textId="77777777" w:rsidR="00D86D22" w:rsidRPr="000E4B86" w:rsidRDefault="00D86D22" w:rsidP="001A41A8">
            <w:pPr>
              <w:spacing w:line="240" w:lineRule="exact"/>
              <w:rPr>
                <w:ins w:id="313" w:author="lighthouse" w:date="2012-04-25T18:31:00Z"/>
                <w:rFonts w:cs="Arial"/>
                <w:i/>
                <w:sz w:val="20"/>
                <w:szCs w:val="20"/>
              </w:rPr>
            </w:pPr>
          </w:p>
        </w:tc>
        <w:tc>
          <w:tcPr>
            <w:tcW w:w="1728" w:type="dxa"/>
          </w:tcPr>
          <w:p w14:paraId="3DC1A403" w14:textId="77777777" w:rsidR="00D86D22" w:rsidRPr="00FB74B4" w:rsidRDefault="00D86D22" w:rsidP="001A41A8">
            <w:pPr>
              <w:spacing w:line="240" w:lineRule="exact"/>
              <w:rPr>
                <w:ins w:id="314" w:author="lighthouse" w:date="2012-04-25T18:31:00Z"/>
                <w:rFonts w:cs="Arial"/>
                <w:sz w:val="20"/>
                <w:szCs w:val="20"/>
              </w:rPr>
            </w:pPr>
            <w:ins w:id="315" w:author="lighthouse" w:date="2012-04-25T18:31:00Z">
              <w:r w:rsidRPr="00FB74B4">
                <w:rPr>
                  <w:rFonts w:cs="Arial" w:hint="eastAsia"/>
                  <w:sz w:val="20"/>
                  <w:szCs w:val="20"/>
                </w:rPr>
                <w:t xml:space="preserve">Marking of </w:t>
              </w:r>
              <w:r w:rsidRPr="00FB74B4">
                <w:rPr>
                  <w:rFonts w:cs="Arial" w:hint="eastAsia"/>
                  <w:sz w:val="20"/>
                  <w:szCs w:val="20"/>
                </w:rPr>
                <w:lastRenderedPageBreak/>
                <w:t>Fairways &amp; Marking of the Limits of Safe Waters</w:t>
              </w:r>
            </w:ins>
          </w:p>
        </w:tc>
        <w:tc>
          <w:tcPr>
            <w:tcW w:w="2191" w:type="dxa"/>
          </w:tcPr>
          <w:p w14:paraId="48BDCAD3" w14:textId="77777777" w:rsidR="00D86D22" w:rsidRPr="00FB74B4" w:rsidRDefault="00D86D22" w:rsidP="001A41A8">
            <w:pPr>
              <w:spacing w:line="240" w:lineRule="exact"/>
              <w:rPr>
                <w:ins w:id="316" w:author="lighthouse" w:date="2012-04-25T18:31:00Z"/>
                <w:rFonts w:cs="Arial"/>
                <w:sz w:val="20"/>
                <w:szCs w:val="20"/>
              </w:rPr>
            </w:pPr>
            <w:ins w:id="317" w:author="lighthouse" w:date="2012-04-25T18:31:00Z">
              <w:r w:rsidRPr="00FB74B4">
                <w:rPr>
                  <w:rFonts w:cs="Arial"/>
                  <w:sz w:val="20"/>
                  <w:szCs w:val="20"/>
                </w:rPr>
                <w:lastRenderedPageBreak/>
                <w:t>Virtual</w:t>
              </w:r>
              <w:r w:rsidRPr="00FB74B4">
                <w:rPr>
                  <w:rFonts w:cs="Arial" w:hint="eastAsia"/>
                  <w:sz w:val="20"/>
                  <w:szCs w:val="20"/>
                </w:rPr>
                <w:t xml:space="preserve"> AtoN can b </w:t>
              </w:r>
              <w:r w:rsidRPr="00FB74B4">
                <w:rPr>
                  <w:rFonts w:cs="Arial" w:hint="eastAsia"/>
                  <w:sz w:val="20"/>
                  <w:szCs w:val="20"/>
                </w:rPr>
                <w:lastRenderedPageBreak/>
                <w:t xml:space="preserve">effectively </w:t>
              </w:r>
              <w:r w:rsidRPr="00FB74B4">
                <w:rPr>
                  <w:rFonts w:cs="Arial"/>
                  <w:sz w:val="20"/>
                  <w:szCs w:val="20"/>
                </w:rPr>
                <w:t>utilized</w:t>
              </w:r>
              <w:r w:rsidRPr="00FB74B4">
                <w:rPr>
                  <w:rFonts w:cs="Arial" w:hint="eastAsia"/>
                  <w:sz w:val="20"/>
                  <w:szCs w:val="20"/>
                </w:rPr>
                <w:t xml:space="preserve"> where navigation becomes </w:t>
              </w:r>
              <w:r w:rsidRPr="00FB74B4">
                <w:rPr>
                  <w:rFonts w:cs="Arial"/>
                  <w:sz w:val="20"/>
                  <w:szCs w:val="20"/>
                </w:rPr>
                <w:t>difficult</w:t>
              </w:r>
              <w:r w:rsidRPr="00FB74B4">
                <w:rPr>
                  <w:rFonts w:cs="Arial" w:hint="eastAsia"/>
                  <w:sz w:val="20"/>
                  <w:szCs w:val="20"/>
                </w:rPr>
                <w:t xml:space="preserve"> due to a thick fog, heavy rain, etc. (This application can also be adapted </w:t>
              </w:r>
              <w:r>
                <w:rPr>
                  <w:rFonts w:cs="Arial" w:hint="eastAsia"/>
                  <w:sz w:val="20"/>
                  <w:szCs w:val="20"/>
                </w:rPr>
                <w:t>a</w:t>
              </w:r>
              <w:r w:rsidRPr="00FB74B4">
                <w:rPr>
                  <w:rFonts w:cs="Arial" w:hint="eastAsia"/>
                  <w:sz w:val="20"/>
                  <w:szCs w:val="20"/>
                </w:rPr>
                <w:t>s a temporary marking during a limited visibility.)</w:t>
              </w:r>
            </w:ins>
          </w:p>
          <w:p w14:paraId="341AE249" w14:textId="77777777" w:rsidR="00D86D22" w:rsidRPr="00FB74B4" w:rsidRDefault="00D86D22" w:rsidP="001A41A8">
            <w:pPr>
              <w:spacing w:line="240" w:lineRule="exact"/>
              <w:rPr>
                <w:ins w:id="318" w:author="lighthouse" w:date="2012-04-25T18:31:00Z"/>
                <w:rFonts w:cs="Arial"/>
                <w:sz w:val="20"/>
                <w:szCs w:val="20"/>
              </w:rPr>
            </w:pPr>
            <w:ins w:id="319" w:author="lighthouse" w:date="2012-04-25T18:31:00Z">
              <w:r w:rsidRPr="00FB74B4">
                <w:rPr>
                  <w:rFonts w:cs="Arial" w:hint="eastAsia"/>
                  <w:sz w:val="20"/>
                  <w:szCs w:val="20"/>
                </w:rPr>
                <w:t xml:space="preserve">Marking of a </w:t>
              </w:r>
              <w:r w:rsidRPr="00FB74B4">
                <w:rPr>
                  <w:rFonts w:cs="Arial"/>
                  <w:sz w:val="20"/>
                  <w:szCs w:val="20"/>
                </w:rPr>
                <w:t>recommendable</w:t>
              </w:r>
              <w:r w:rsidRPr="00FB74B4">
                <w:rPr>
                  <w:rFonts w:cs="Arial" w:hint="eastAsia"/>
                  <w:sz w:val="20"/>
                  <w:szCs w:val="20"/>
                </w:rPr>
                <w:t xml:space="preserve"> fairway during times of limited visibility will serve to improve safety of navigation and </w:t>
              </w:r>
              <w:r w:rsidRPr="00FB74B4">
                <w:rPr>
                  <w:rFonts w:cs="Arial"/>
                  <w:sz w:val="20"/>
                  <w:szCs w:val="20"/>
                </w:rPr>
                <w:t>efficiency</w:t>
              </w:r>
              <w:r w:rsidRPr="00FB74B4">
                <w:rPr>
                  <w:rFonts w:cs="Arial" w:hint="eastAsia"/>
                  <w:sz w:val="20"/>
                  <w:szCs w:val="20"/>
                </w:rPr>
                <w:t xml:space="preserve"> of shipping.</w:t>
              </w:r>
            </w:ins>
          </w:p>
        </w:tc>
        <w:tc>
          <w:tcPr>
            <w:tcW w:w="1837" w:type="dxa"/>
          </w:tcPr>
          <w:p w14:paraId="0667D800" w14:textId="77777777" w:rsidR="00D86D22" w:rsidRPr="00FB74B4" w:rsidRDefault="00D86D22" w:rsidP="001A41A8">
            <w:pPr>
              <w:spacing w:line="240" w:lineRule="exact"/>
              <w:rPr>
                <w:ins w:id="320" w:author="lighthouse" w:date="2012-04-25T18:31:00Z"/>
                <w:rFonts w:cs="Arial"/>
                <w:sz w:val="20"/>
                <w:szCs w:val="20"/>
              </w:rPr>
            </w:pPr>
            <w:ins w:id="321" w:author="lighthouse" w:date="2012-04-25T18:31:00Z">
              <w:r w:rsidRPr="00FB74B4">
                <w:rPr>
                  <w:rFonts w:cs="Arial" w:hint="eastAsia"/>
                  <w:sz w:val="20"/>
                  <w:szCs w:val="20"/>
                </w:rPr>
                <w:lastRenderedPageBreak/>
                <w:t xml:space="preserve">Lateral Marks &amp; </w:t>
              </w:r>
              <w:r w:rsidRPr="00FB74B4">
                <w:rPr>
                  <w:rFonts w:cs="Arial" w:hint="eastAsia"/>
                  <w:sz w:val="20"/>
                  <w:szCs w:val="20"/>
                </w:rPr>
                <w:lastRenderedPageBreak/>
                <w:t>Safe Water Marks</w:t>
              </w:r>
            </w:ins>
          </w:p>
        </w:tc>
        <w:tc>
          <w:tcPr>
            <w:tcW w:w="1637" w:type="dxa"/>
          </w:tcPr>
          <w:p w14:paraId="58D6246E" w14:textId="77777777" w:rsidR="00D86D22" w:rsidRPr="00FB74B4" w:rsidRDefault="00D86D22" w:rsidP="00D86D22">
            <w:pPr>
              <w:widowControl w:val="0"/>
              <w:numPr>
                <w:ilvl w:val="0"/>
                <w:numId w:val="35"/>
              </w:numPr>
              <w:spacing w:after="0" w:line="240" w:lineRule="exact"/>
              <w:rPr>
                <w:ins w:id="322" w:author="lighthouse" w:date="2012-04-25T18:31:00Z"/>
                <w:rFonts w:cs="Arial"/>
                <w:sz w:val="20"/>
                <w:szCs w:val="20"/>
              </w:rPr>
            </w:pPr>
            <w:ins w:id="323" w:author="lighthouse" w:date="2012-04-25T18:31:00Z">
              <w:r>
                <w:rPr>
                  <w:rFonts w:cs="Arial" w:hint="eastAsia"/>
                  <w:sz w:val="20"/>
                  <w:szCs w:val="20"/>
                </w:rPr>
                <w:lastRenderedPageBreak/>
                <w:t xml:space="preserve">Should be </w:t>
              </w:r>
              <w:r>
                <w:rPr>
                  <w:rFonts w:cs="Arial" w:hint="eastAsia"/>
                  <w:sz w:val="20"/>
                  <w:szCs w:val="20"/>
                </w:rPr>
                <w:lastRenderedPageBreak/>
                <w:t>temporary</w:t>
              </w:r>
            </w:ins>
          </w:p>
        </w:tc>
      </w:tr>
      <w:tr w:rsidR="00D86D22" w:rsidRPr="00FB74B4" w14:paraId="72B8AB4D" w14:textId="77777777" w:rsidTr="001A41A8">
        <w:trPr>
          <w:ins w:id="324" w:author="lighthouse" w:date="2012-04-25T18:31:00Z"/>
        </w:trPr>
        <w:tc>
          <w:tcPr>
            <w:tcW w:w="1327" w:type="dxa"/>
          </w:tcPr>
          <w:p w14:paraId="0840DFF2" w14:textId="77777777" w:rsidR="00D86D22" w:rsidRPr="000E4B86" w:rsidRDefault="00D86D22" w:rsidP="001A41A8">
            <w:pPr>
              <w:spacing w:line="240" w:lineRule="exact"/>
              <w:rPr>
                <w:ins w:id="325" w:author="lighthouse" w:date="2012-04-25T18:31:00Z"/>
                <w:rFonts w:cs="Arial"/>
                <w:i/>
                <w:sz w:val="20"/>
                <w:szCs w:val="20"/>
              </w:rPr>
            </w:pPr>
            <w:ins w:id="326" w:author="lighthouse" w:date="2012-04-25T18:31:00Z">
              <w:r w:rsidRPr="000E4B86">
                <w:rPr>
                  <w:rFonts w:cs="Arial" w:hint="eastAsia"/>
                  <w:i/>
                  <w:sz w:val="20"/>
                  <w:szCs w:val="20"/>
                </w:rPr>
                <w:lastRenderedPageBreak/>
                <w:t>Permanent Marking</w:t>
              </w:r>
            </w:ins>
          </w:p>
        </w:tc>
        <w:tc>
          <w:tcPr>
            <w:tcW w:w="1728" w:type="dxa"/>
          </w:tcPr>
          <w:p w14:paraId="3BDBF1EC" w14:textId="77777777" w:rsidR="00D86D22" w:rsidRPr="00FB74B4" w:rsidRDefault="00D86D22" w:rsidP="001A41A8">
            <w:pPr>
              <w:spacing w:line="240" w:lineRule="exact"/>
              <w:rPr>
                <w:ins w:id="327" w:author="lighthouse" w:date="2012-04-25T18:31:00Z"/>
                <w:rFonts w:cs="Arial"/>
                <w:sz w:val="20"/>
                <w:szCs w:val="20"/>
              </w:rPr>
            </w:pPr>
            <w:ins w:id="328" w:author="lighthouse" w:date="2012-04-25T18:31:00Z">
              <w:r>
                <w:rPr>
                  <w:rFonts w:cs="Arial" w:hint="eastAsia"/>
                  <w:sz w:val="20"/>
                  <w:szCs w:val="20"/>
                </w:rPr>
                <w:t>Special area (</w:t>
              </w:r>
              <w:proofErr w:type="spellStart"/>
              <w:r>
                <w:rPr>
                  <w:rFonts w:cs="Arial" w:hint="eastAsia"/>
                  <w:sz w:val="20"/>
                  <w:szCs w:val="20"/>
                </w:rPr>
                <w:t>i.g</w:t>
              </w:r>
              <w:proofErr w:type="spellEnd"/>
              <w:r>
                <w:rPr>
                  <w:rFonts w:cs="Arial" w:hint="eastAsia"/>
                  <w:sz w:val="20"/>
                  <w:szCs w:val="20"/>
                </w:rPr>
                <w:t xml:space="preserve">. anchorage area, area to be </w:t>
              </w:r>
              <w:r>
                <w:rPr>
                  <w:rFonts w:cs="Arial"/>
                  <w:sz w:val="20"/>
                  <w:szCs w:val="20"/>
                </w:rPr>
                <w:t>avoided</w:t>
              </w:r>
              <w:r>
                <w:rPr>
                  <w:rFonts w:cs="Arial" w:hint="eastAsia"/>
                  <w:sz w:val="20"/>
                  <w:szCs w:val="20"/>
                </w:rPr>
                <w:t>)</w:t>
              </w:r>
            </w:ins>
          </w:p>
        </w:tc>
        <w:tc>
          <w:tcPr>
            <w:tcW w:w="2191" w:type="dxa"/>
          </w:tcPr>
          <w:p w14:paraId="7FDCCE9C" w14:textId="77777777" w:rsidR="00D86D22" w:rsidRDefault="00D86D22" w:rsidP="001A41A8">
            <w:pPr>
              <w:spacing w:line="240" w:lineRule="exact"/>
              <w:rPr>
                <w:ins w:id="329" w:author="lighthouse" w:date="2012-04-25T18:31:00Z"/>
                <w:rFonts w:cs="Arial"/>
                <w:sz w:val="20"/>
                <w:szCs w:val="20"/>
              </w:rPr>
            </w:pPr>
            <w:ins w:id="330" w:author="lighthouse" w:date="2012-04-25T18:31:00Z">
              <w:r>
                <w:rPr>
                  <w:rFonts w:cs="Arial" w:hint="eastAsia"/>
                  <w:sz w:val="20"/>
                  <w:szCs w:val="20"/>
                </w:rPr>
                <w:t>Virtual AtoN can be effectively utilized where pre-caution or special caution required.</w:t>
              </w:r>
            </w:ins>
          </w:p>
          <w:p w14:paraId="54EF3BBE" w14:textId="77777777" w:rsidR="00D86D22" w:rsidRPr="00FB74B4" w:rsidRDefault="00D86D22" w:rsidP="001A41A8">
            <w:pPr>
              <w:spacing w:line="240" w:lineRule="exact"/>
              <w:rPr>
                <w:ins w:id="331" w:author="lighthouse" w:date="2012-04-25T18:31:00Z"/>
                <w:rFonts w:cs="Arial"/>
                <w:sz w:val="20"/>
                <w:szCs w:val="20"/>
              </w:rPr>
            </w:pPr>
            <w:ins w:id="332" w:author="lighthouse" w:date="2012-04-25T18:31:00Z">
              <w:r>
                <w:rPr>
                  <w:rFonts w:cs="Arial" w:hint="eastAsia"/>
                  <w:sz w:val="20"/>
                  <w:szCs w:val="20"/>
                </w:rPr>
                <w:t>A clear marking of special area will improve safety of navigation.</w:t>
              </w:r>
            </w:ins>
          </w:p>
        </w:tc>
        <w:tc>
          <w:tcPr>
            <w:tcW w:w="1837" w:type="dxa"/>
          </w:tcPr>
          <w:p w14:paraId="78D3D8A3" w14:textId="77777777" w:rsidR="00D86D22" w:rsidRPr="00FB74B4" w:rsidRDefault="00D86D22" w:rsidP="001A41A8">
            <w:pPr>
              <w:spacing w:line="240" w:lineRule="exact"/>
              <w:rPr>
                <w:ins w:id="333" w:author="lighthouse" w:date="2012-04-25T18:31:00Z"/>
                <w:rFonts w:cs="Arial"/>
                <w:sz w:val="20"/>
                <w:szCs w:val="20"/>
              </w:rPr>
            </w:pPr>
            <w:ins w:id="334" w:author="lighthouse" w:date="2012-04-25T18:31:00Z">
              <w:r>
                <w:rPr>
                  <w:rFonts w:cs="Arial" w:hint="eastAsia"/>
                  <w:sz w:val="20"/>
                  <w:szCs w:val="20"/>
                  <w:lang w:eastAsia="ja-JP"/>
                </w:rPr>
                <w:t>Special Marks</w:t>
              </w:r>
            </w:ins>
          </w:p>
        </w:tc>
        <w:tc>
          <w:tcPr>
            <w:tcW w:w="1637" w:type="dxa"/>
          </w:tcPr>
          <w:p w14:paraId="722AE5A4" w14:textId="77777777" w:rsidR="00D86D22" w:rsidRDefault="00D86D22" w:rsidP="00D86D22">
            <w:pPr>
              <w:widowControl w:val="0"/>
              <w:numPr>
                <w:ilvl w:val="0"/>
                <w:numId w:val="35"/>
              </w:numPr>
              <w:spacing w:after="0" w:line="240" w:lineRule="exact"/>
              <w:rPr>
                <w:ins w:id="335" w:author="lighthouse" w:date="2012-04-25T18:31:00Z"/>
                <w:rFonts w:cs="Arial"/>
                <w:sz w:val="20"/>
                <w:szCs w:val="20"/>
              </w:rPr>
            </w:pPr>
            <w:ins w:id="336" w:author="lighthouse" w:date="2012-04-25T18:31:00Z">
              <w:r>
                <w:rPr>
                  <w:rFonts w:cs="Arial" w:hint="eastAsia"/>
                  <w:sz w:val="20"/>
                  <w:szCs w:val="20"/>
                </w:rPr>
                <w:t>Too much info for mariners</w:t>
              </w:r>
            </w:ins>
          </w:p>
        </w:tc>
      </w:tr>
      <w:tr w:rsidR="00D86D22" w:rsidRPr="00FB74B4" w14:paraId="084BBC36" w14:textId="77777777" w:rsidTr="001A41A8">
        <w:trPr>
          <w:ins w:id="337" w:author="lighthouse" w:date="2012-04-25T18:31:00Z"/>
        </w:trPr>
        <w:tc>
          <w:tcPr>
            <w:tcW w:w="1327" w:type="dxa"/>
            <w:vMerge w:val="restart"/>
          </w:tcPr>
          <w:p w14:paraId="3190AA60" w14:textId="77777777" w:rsidR="00D86D22" w:rsidRPr="000E4B86" w:rsidRDefault="00D86D22" w:rsidP="001A41A8">
            <w:pPr>
              <w:spacing w:line="240" w:lineRule="exact"/>
              <w:rPr>
                <w:ins w:id="338" w:author="lighthouse" w:date="2012-04-25T18:31:00Z"/>
                <w:rFonts w:cs="Arial"/>
                <w:i/>
                <w:sz w:val="20"/>
                <w:szCs w:val="20"/>
              </w:rPr>
            </w:pPr>
            <w:ins w:id="339" w:author="lighthouse" w:date="2012-04-25T18:31:00Z">
              <w:r w:rsidRPr="000E4B86">
                <w:rPr>
                  <w:rFonts w:cs="Arial" w:hint="eastAsia"/>
                  <w:i/>
                  <w:sz w:val="20"/>
                  <w:szCs w:val="20"/>
                </w:rPr>
                <w:t>Temporary Marking</w:t>
              </w:r>
            </w:ins>
          </w:p>
        </w:tc>
        <w:tc>
          <w:tcPr>
            <w:tcW w:w="1728" w:type="dxa"/>
          </w:tcPr>
          <w:p w14:paraId="15E4F307" w14:textId="77777777" w:rsidR="00D86D22" w:rsidRPr="00FB74B4" w:rsidRDefault="00D86D22" w:rsidP="001A41A8">
            <w:pPr>
              <w:spacing w:line="240" w:lineRule="exact"/>
              <w:rPr>
                <w:ins w:id="340" w:author="lighthouse" w:date="2012-04-25T18:31:00Z"/>
                <w:rFonts w:cs="Arial"/>
                <w:sz w:val="20"/>
                <w:szCs w:val="20"/>
              </w:rPr>
            </w:pPr>
            <w:ins w:id="341" w:author="lighthouse" w:date="2012-04-25T18:31:00Z">
              <w:r w:rsidRPr="00FB74B4">
                <w:rPr>
                  <w:rFonts w:cs="Arial" w:hint="eastAsia"/>
                  <w:sz w:val="20"/>
                  <w:szCs w:val="20"/>
                </w:rPr>
                <w:t>Marking of a N</w:t>
              </w:r>
              <w:r w:rsidRPr="00FB74B4">
                <w:rPr>
                  <w:rFonts w:cs="Arial"/>
                  <w:sz w:val="20"/>
                  <w:szCs w:val="20"/>
                </w:rPr>
                <w:t>a</w:t>
              </w:r>
              <w:r w:rsidRPr="00FB74B4">
                <w:rPr>
                  <w:rFonts w:cs="Arial" w:hint="eastAsia"/>
                  <w:sz w:val="20"/>
                  <w:szCs w:val="20"/>
                </w:rPr>
                <w:t>vigational Restricted Areas</w:t>
              </w:r>
            </w:ins>
          </w:p>
        </w:tc>
        <w:tc>
          <w:tcPr>
            <w:tcW w:w="2191" w:type="dxa"/>
          </w:tcPr>
          <w:p w14:paraId="0B4C1855" w14:textId="77777777" w:rsidR="00D86D22" w:rsidRPr="00FB74B4" w:rsidRDefault="00D86D22" w:rsidP="001A41A8">
            <w:pPr>
              <w:spacing w:line="240" w:lineRule="exact"/>
              <w:rPr>
                <w:ins w:id="342" w:author="lighthouse" w:date="2012-04-25T18:31:00Z"/>
                <w:rFonts w:cs="Arial"/>
                <w:sz w:val="20"/>
                <w:szCs w:val="20"/>
              </w:rPr>
            </w:pPr>
            <w:ins w:id="343" w:author="lighthouse" w:date="2012-04-25T18:31:00Z">
              <w:r w:rsidRPr="00FB74B4">
                <w:rPr>
                  <w:rFonts w:cs="Arial"/>
                  <w:sz w:val="20"/>
                  <w:szCs w:val="20"/>
                </w:rPr>
                <w:t>Virtual</w:t>
              </w:r>
              <w:r w:rsidRPr="00FB74B4">
                <w:rPr>
                  <w:rFonts w:cs="Arial" w:hint="eastAsia"/>
                  <w:sz w:val="20"/>
                  <w:szCs w:val="20"/>
                </w:rPr>
                <w:t xml:space="preserve"> AtoN can be effectively utilized when navigation restriction is required due to e.g., marine accidents or when marking of wreck</w:t>
              </w:r>
              <w:r>
                <w:rPr>
                  <w:rFonts w:cs="Arial" w:hint="eastAsia"/>
                  <w:sz w:val="20"/>
                  <w:szCs w:val="20"/>
                </w:rPr>
                <w:t xml:space="preserve"> or offshore operations</w:t>
              </w:r>
              <w:r w:rsidRPr="00FB74B4">
                <w:rPr>
                  <w:rFonts w:cs="Arial" w:hint="eastAsia"/>
                  <w:sz w:val="20"/>
                  <w:szCs w:val="20"/>
                </w:rPr>
                <w:t>.</w:t>
              </w:r>
            </w:ins>
          </w:p>
          <w:p w14:paraId="014E1E9E" w14:textId="77777777" w:rsidR="00D86D22" w:rsidRPr="00FB74B4" w:rsidRDefault="00D86D22" w:rsidP="001A41A8">
            <w:pPr>
              <w:spacing w:line="240" w:lineRule="exact"/>
              <w:rPr>
                <w:ins w:id="344" w:author="lighthouse" w:date="2012-04-25T18:31:00Z"/>
                <w:rFonts w:cs="Arial"/>
                <w:sz w:val="20"/>
                <w:szCs w:val="20"/>
              </w:rPr>
            </w:pPr>
            <w:ins w:id="345" w:author="lighthouse" w:date="2012-04-25T18:31:00Z">
              <w:r w:rsidRPr="00FB74B4">
                <w:rPr>
                  <w:rFonts w:cs="Arial" w:hint="eastAsia"/>
                  <w:sz w:val="20"/>
                  <w:szCs w:val="20"/>
                </w:rPr>
                <w:t xml:space="preserve">A </w:t>
              </w:r>
              <w:r w:rsidRPr="00FB74B4">
                <w:rPr>
                  <w:rFonts w:cs="Arial"/>
                  <w:sz w:val="20"/>
                  <w:szCs w:val="20"/>
                </w:rPr>
                <w:t>temporary</w:t>
              </w:r>
              <w:r w:rsidRPr="00FB74B4">
                <w:rPr>
                  <w:rFonts w:cs="Arial" w:hint="eastAsia"/>
                  <w:sz w:val="20"/>
                  <w:szCs w:val="20"/>
                </w:rPr>
                <w:t xml:space="preserve"> navigation restriction can prevent subsequent incidents from developing.</w:t>
              </w:r>
            </w:ins>
          </w:p>
        </w:tc>
        <w:tc>
          <w:tcPr>
            <w:tcW w:w="1837" w:type="dxa"/>
          </w:tcPr>
          <w:p w14:paraId="2CF94D8B" w14:textId="77777777" w:rsidR="00D86D22" w:rsidRPr="00FB74B4" w:rsidRDefault="00D86D22" w:rsidP="001A41A8">
            <w:pPr>
              <w:spacing w:line="240" w:lineRule="exact"/>
              <w:rPr>
                <w:ins w:id="346" w:author="lighthouse" w:date="2012-04-25T18:31:00Z"/>
                <w:rFonts w:cs="Arial"/>
                <w:sz w:val="20"/>
                <w:szCs w:val="20"/>
              </w:rPr>
            </w:pPr>
            <w:ins w:id="347" w:author="lighthouse" w:date="2012-04-25T18:31:00Z">
              <w:r w:rsidRPr="00FB74B4">
                <w:rPr>
                  <w:rFonts w:cs="Arial" w:hint="eastAsia"/>
                  <w:sz w:val="20"/>
                  <w:szCs w:val="20"/>
                </w:rPr>
                <w:t xml:space="preserve">Cardinal Marks, </w:t>
              </w:r>
              <w:r>
                <w:rPr>
                  <w:rFonts w:cs="Arial" w:hint="eastAsia"/>
                  <w:sz w:val="20"/>
                  <w:szCs w:val="20"/>
                </w:rPr>
                <w:t xml:space="preserve">Emergency Wreck Marks, Isolated Danger Mark </w:t>
              </w:r>
              <w:r w:rsidRPr="00FB74B4">
                <w:rPr>
                  <w:rFonts w:cs="Arial" w:hint="eastAsia"/>
                  <w:sz w:val="20"/>
                  <w:szCs w:val="20"/>
                </w:rPr>
                <w:t>&amp; Special Marks</w:t>
              </w:r>
            </w:ins>
          </w:p>
        </w:tc>
        <w:tc>
          <w:tcPr>
            <w:tcW w:w="1637" w:type="dxa"/>
          </w:tcPr>
          <w:p w14:paraId="7320A589" w14:textId="77777777" w:rsidR="00D86D22" w:rsidRDefault="00D86D22" w:rsidP="00D86D22">
            <w:pPr>
              <w:widowControl w:val="0"/>
              <w:numPr>
                <w:ilvl w:val="0"/>
                <w:numId w:val="35"/>
              </w:numPr>
              <w:spacing w:after="0" w:line="240" w:lineRule="exact"/>
              <w:rPr>
                <w:ins w:id="348" w:author="lighthouse" w:date="2012-04-25T18:31:00Z"/>
                <w:rFonts w:cs="Arial"/>
                <w:sz w:val="20"/>
                <w:szCs w:val="20"/>
              </w:rPr>
            </w:pPr>
            <w:ins w:id="349" w:author="lighthouse" w:date="2012-04-25T18:31:00Z">
              <w:r>
                <w:rPr>
                  <w:rFonts w:cs="Arial" w:hint="eastAsia"/>
                  <w:sz w:val="20"/>
                  <w:szCs w:val="20"/>
                </w:rPr>
                <w:t>Need to be monitored/updated</w:t>
              </w:r>
            </w:ins>
          </w:p>
          <w:p w14:paraId="467B6E85" w14:textId="77777777" w:rsidR="00D86D22" w:rsidRPr="00FB74B4" w:rsidRDefault="00D86D22" w:rsidP="00D86D22">
            <w:pPr>
              <w:widowControl w:val="0"/>
              <w:numPr>
                <w:ilvl w:val="0"/>
                <w:numId w:val="35"/>
              </w:numPr>
              <w:spacing w:after="0" w:line="240" w:lineRule="exact"/>
              <w:rPr>
                <w:ins w:id="350" w:author="lighthouse" w:date="2012-04-25T18:31:00Z"/>
                <w:rFonts w:cs="Arial"/>
                <w:sz w:val="20"/>
                <w:szCs w:val="20"/>
              </w:rPr>
            </w:pPr>
            <w:ins w:id="351" w:author="lighthouse" w:date="2012-04-25T18:31:00Z">
              <w:r>
                <w:rPr>
                  <w:rFonts w:cs="Arial" w:hint="eastAsia"/>
                  <w:sz w:val="20"/>
                  <w:szCs w:val="20"/>
                </w:rPr>
                <w:t xml:space="preserve">Timely deployment </w:t>
              </w:r>
              <w:r>
                <w:rPr>
                  <w:rFonts w:cs="Arial"/>
                  <w:sz w:val="20"/>
                  <w:szCs w:val="20"/>
                </w:rPr>
                <w:t>required</w:t>
              </w:r>
            </w:ins>
          </w:p>
        </w:tc>
      </w:tr>
      <w:tr w:rsidR="00D86D22" w:rsidRPr="00FB74B4" w14:paraId="0BE4150B" w14:textId="77777777" w:rsidTr="001A41A8">
        <w:trPr>
          <w:ins w:id="352" w:author="lighthouse" w:date="2012-04-25T18:31:00Z"/>
        </w:trPr>
        <w:tc>
          <w:tcPr>
            <w:tcW w:w="1327" w:type="dxa"/>
            <w:vMerge/>
          </w:tcPr>
          <w:p w14:paraId="5C801990" w14:textId="77777777" w:rsidR="00D86D22" w:rsidRPr="000E4B86" w:rsidRDefault="00D86D22" w:rsidP="001A41A8">
            <w:pPr>
              <w:spacing w:line="240" w:lineRule="exact"/>
              <w:rPr>
                <w:ins w:id="353" w:author="lighthouse" w:date="2012-04-25T18:31:00Z"/>
                <w:rFonts w:cs="Arial"/>
                <w:i/>
                <w:sz w:val="20"/>
                <w:szCs w:val="20"/>
              </w:rPr>
            </w:pPr>
          </w:p>
        </w:tc>
        <w:tc>
          <w:tcPr>
            <w:tcW w:w="1728" w:type="dxa"/>
          </w:tcPr>
          <w:p w14:paraId="3961A120" w14:textId="77777777" w:rsidR="00D86D22" w:rsidRPr="00FB74B4" w:rsidRDefault="00D86D22" w:rsidP="001A41A8">
            <w:pPr>
              <w:spacing w:line="240" w:lineRule="exact"/>
              <w:rPr>
                <w:ins w:id="354" w:author="lighthouse" w:date="2012-04-25T18:31:00Z"/>
                <w:rFonts w:cs="Arial"/>
                <w:sz w:val="20"/>
                <w:szCs w:val="20"/>
              </w:rPr>
            </w:pPr>
            <w:ins w:id="355" w:author="lighthouse" w:date="2012-04-25T18:31:00Z">
              <w:r w:rsidRPr="00FB74B4">
                <w:rPr>
                  <w:rFonts w:cs="Arial" w:hint="eastAsia"/>
                  <w:sz w:val="20"/>
                  <w:szCs w:val="20"/>
                </w:rPr>
                <w:t>Designation of Temporarily Recommendable Fairways</w:t>
              </w:r>
            </w:ins>
          </w:p>
        </w:tc>
        <w:tc>
          <w:tcPr>
            <w:tcW w:w="2191" w:type="dxa"/>
          </w:tcPr>
          <w:p w14:paraId="716F0D1B" w14:textId="77777777" w:rsidR="00D86D22" w:rsidRPr="00FB74B4" w:rsidRDefault="00D86D22" w:rsidP="001A41A8">
            <w:pPr>
              <w:spacing w:line="240" w:lineRule="exact"/>
              <w:rPr>
                <w:ins w:id="356" w:author="lighthouse" w:date="2012-04-25T18:31:00Z"/>
                <w:rFonts w:cs="Arial"/>
                <w:sz w:val="20"/>
                <w:szCs w:val="20"/>
              </w:rPr>
            </w:pPr>
            <w:ins w:id="357" w:author="lighthouse" w:date="2012-04-25T18:31:00Z">
              <w:r w:rsidRPr="00FB74B4">
                <w:rPr>
                  <w:rFonts w:cs="Arial" w:hint="eastAsia"/>
                  <w:sz w:val="20"/>
                  <w:szCs w:val="20"/>
                </w:rPr>
                <w:t>Virtual AtoN can be effectively utilized for indication of fairways when a scale disaster hits the area.</w:t>
              </w:r>
            </w:ins>
          </w:p>
          <w:p w14:paraId="4C56C5C2" w14:textId="77777777" w:rsidR="00D86D22" w:rsidRPr="00FB74B4" w:rsidRDefault="00D86D22" w:rsidP="001A41A8">
            <w:pPr>
              <w:spacing w:line="240" w:lineRule="exact"/>
              <w:rPr>
                <w:ins w:id="358" w:author="lighthouse" w:date="2012-04-25T18:31:00Z"/>
                <w:rFonts w:cs="Arial"/>
                <w:sz w:val="20"/>
                <w:szCs w:val="20"/>
              </w:rPr>
            </w:pPr>
            <w:ins w:id="359" w:author="lighthouse" w:date="2012-04-25T18:31:00Z">
              <w:r w:rsidRPr="00FB74B4">
                <w:rPr>
                  <w:rFonts w:cs="Arial" w:hint="eastAsia"/>
                  <w:sz w:val="20"/>
                  <w:szCs w:val="20"/>
                </w:rPr>
                <w:t xml:space="preserve">A clear </w:t>
              </w:r>
              <w:r w:rsidRPr="00FB74B4">
                <w:rPr>
                  <w:rFonts w:cs="Arial"/>
                  <w:sz w:val="20"/>
                  <w:szCs w:val="20"/>
                </w:rPr>
                <w:t>marking</w:t>
              </w:r>
              <w:r w:rsidRPr="00FB74B4">
                <w:rPr>
                  <w:rFonts w:cs="Arial" w:hint="eastAsia"/>
                  <w:sz w:val="20"/>
                  <w:szCs w:val="20"/>
                </w:rPr>
                <w:t xml:space="preserve"> of temporarily recommendable fairways will be expected to serve for the relief ships dispatched to the site and to support safe and effective relief </w:t>
              </w:r>
              <w:r w:rsidRPr="00FB74B4">
                <w:rPr>
                  <w:rFonts w:cs="Arial"/>
                  <w:sz w:val="20"/>
                  <w:szCs w:val="20"/>
                </w:rPr>
                <w:t>activities</w:t>
              </w:r>
              <w:r w:rsidRPr="00FB74B4">
                <w:rPr>
                  <w:rFonts w:cs="Arial" w:hint="eastAsia"/>
                  <w:sz w:val="20"/>
                  <w:szCs w:val="20"/>
                </w:rPr>
                <w:t>.</w:t>
              </w:r>
            </w:ins>
          </w:p>
        </w:tc>
        <w:tc>
          <w:tcPr>
            <w:tcW w:w="1837" w:type="dxa"/>
          </w:tcPr>
          <w:p w14:paraId="37ED948B" w14:textId="77777777" w:rsidR="00D86D22" w:rsidRPr="00FB74B4" w:rsidRDefault="00D86D22" w:rsidP="001A41A8">
            <w:pPr>
              <w:spacing w:line="240" w:lineRule="exact"/>
              <w:rPr>
                <w:ins w:id="360" w:author="lighthouse" w:date="2012-04-25T18:31:00Z"/>
                <w:rFonts w:cs="Arial"/>
                <w:sz w:val="20"/>
                <w:szCs w:val="20"/>
              </w:rPr>
            </w:pPr>
            <w:ins w:id="361" w:author="lighthouse" w:date="2012-04-25T18:31:00Z">
              <w:r w:rsidRPr="00FB74B4">
                <w:rPr>
                  <w:rFonts w:cs="Arial" w:hint="eastAsia"/>
                  <w:sz w:val="20"/>
                  <w:szCs w:val="20"/>
                </w:rPr>
                <w:t>Lateral Marks &amp; Safe Water Marks</w:t>
              </w:r>
            </w:ins>
          </w:p>
        </w:tc>
        <w:tc>
          <w:tcPr>
            <w:tcW w:w="1637" w:type="dxa"/>
          </w:tcPr>
          <w:p w14:paraId="30687602" w14:textId="77777777" w:rsidR="00D86D22" w:rsidRDefault="00D86D22" w:rsidP="00D86D22">
            <w:pPr>
              <w:widowControl w:val="0"/>
              <w:numPr>
                <w:ilvl w:val="0"/>
                <w:numId w:val="35"/>
              </w:numPr>
              <w:spacing w:after="0" w:line="240" w:lineRule="exact"/>
              <w:rPr>
                <w:ins w:id="362" w:author="lighthouse" w:date="2012-04-25T18:31:00Z"/>
                <w:rFonts w:cs="Arial"/>
                <w:sz w:val="20"/>
                <w:szCs w:val="20"/>
              </w:rPr>
            </w:pPr>
            <w:ins w:id="363" w:author="lighthouse" w:date="2012-04-25T18:31:00Z">
              <w:r>
                <w:rPr>
                  <w:rFonts w:cs="Arial" w:hint="eastAsia"/>
                  <w:sz w:val="20"/>
                  <w:szCs w:val="20"/>
                </w:rPr>
                <w:t>Need to be monitored/up dated</w:t>
              </w:r>
            </w:ins>
          </w:p>
          <w:p w14:paraId="3283F894" w14:textId="77777777" w:rsidR="00D86D22" w:rsidRPr="00FB74B4" w:rsidRDefault="00D86D22" w:rsidP="00D86D22">
            <w:pPr>
              <w:widowControl w:val="0"/>
              <w:numPr>
                <w:ilvl w:val="0"/>
                <w:numId w:val="35"/>
              </w:numPr>
              <w:spacing w:after="0" w:line="240" w:lineRule="exact"/>
              <w:rPr>
                <w:ins w:id="364" w:author="lighthouse" w:date="2012-04-25T18:31:00Z"/>
                <w:rFonts w:cs="Arial"/>
                <w:sz w:val="20"/>
                <w:szCs w:val="20"/>
              </w:rPr>
            </w:pPr>
            <w:ins w:id="365" w:author="lighthouse" w:date="2012-04-25T18:31:00Z">
              <w:r>
                <w:rPr>
                  <w:rFonts w:cs="Arial" w:hint="eastAsia"/>
                  <w:sz w:val="20"/>
                  <w:szCs w:val="20"/>
                </w:rPr>
                <w:t xml:space="preserve">Timely </w:t>
              </w:r>
              <w:r>
                <w:rPr>
                  <w:rFonts w:cs="Arial"/>
                  <w:sz w:val="20"/>
                  <w:szCs w:val="20"/>
                </w:rPr>
                <w:t>deployment</w:t>
              </w:r>
              <w:r>
                <w:rPr>
                  <w:rFonts w:cs="Arial" w:hint="eastAsia"/>
                  <w:sz w:val="20"/>
                  <w:szCs w:val="20"/>
                </w:rPr>
                <w:t xml:space="preserve"> required</w:t>
              </w:r>
            </w:ins>
          </w:p>
        </w:tc>
      </w:tr>
      <w:tr w:rsidR="00D86D22" w:rsidRPr="00FB74B4" w14:paraId="0591AC2B" w14:textId="77777777" w:rsidTr="001A41A8">
        <w:trPr>
          <w:ins w:id="366" w:author="lighthouse" w:date="2012-04-25T18:31:00Z"/>
        </w:trPr>
        <w:tc>
          <w:tcPr>
            <w:tcW w:w="1327" w:type="dxa"/>
            <w:vMerge/>
          </w:tcPr>
          <w:p w14:paraId="48080137" w14:textId="77777777" w:rsidR="00D86D22" w:rsidRPr="000E4B86" w:rsidRDefault="00D86D22" w:rsidP="001A41A8">
            <w:pPr>
              <w:spacing w:line="240" w:lineRule="exact"/>
              <w:rPr>
                <w:ins w:id="367" w:author="lighthouse" w:date="2012-04-25T18:31:00Z"/>
                <w:rFonts w:cs="Arial"/>
                <w:i/>
                <w:sz w:val="20"/>
                <w:szCs w:val="20"/>
              </w:rPr>
            </w:pPr>
          </w:p>
        </w:tc>
        <w:tc>
          <w:tcPr>
            <w:tcW w:w="1728" w:type="dxa"/>
          </w:tcPr>
          <w:p w14:paraId="762379FD" w14:textId="77777777" w:rsidR="00D86D22" w:rsidRPr="00FB74B4" w:rsidRDefault="00D86D22" w:rsidP="001A41A8">
            <w:pPr>
              <w:spacing w:line="240" w:lineRule="exact"/>
              <w:rPr>
                <w:ins w:id="368" w:author="lighthouse" w:date="2012-04-25T18:31:00Z"/>
                <w:rFonts w:cs="Arial"/>
                <w:sz w:val="20"/>
                <w:szCs w:val="20"/>
              </w:rPr>
            </w:pPr>
            <w:ins w:id="369" w:author="lighthouse" w:date="2012-04-25T18:31:00Z">
              <w:r w:rsidRPr="00FB74B4">
                <w:rPr>
                  <w:rFonts w:cs="Arial" w:hint="eastAsia"/>
                  <w:sz w:val="20"/>
                  <w:szCs w:val="20"/>
                </w:rPr>
                <w:t>Marking of A</w:t>
              </w:r>
              <w:r w:rsidRPr="00FB74B4">
                <w:rPr>
                  <w:rFonts w:cs="Arial"/>
                  <w:sz w:val="20"/>
                  <w:szCs w:val="20"/>
                </w:rPr>
                <w:t>i</w:t>
              </w:r>
              <w:r w:rsidRPr="00FB74B4">
                <w:rPr>
                  <w:rFonts w:cs="Arial" w:hint="eastAsia"/>
                  <w:sz w:val="20"/>
                  <w:szCs w:val="20"/>
                </w:rPr>
                <w:t xml:space="preserve">ds to Navigation that are </w:t>
              </w:r>
              <w:r w:rsidRPr="00FB74B4">
                <w:rPr>
                  <w:rFonts w:cs="Arial"/>
                  <w:sz w:val="20"/>
                  <w:szCs w:val="20"/>
                </w:rPr>
                <w:t>malfunctioning</w:t>
              </w:r>
              <w:r w:rsidRPr="00FB74B4">
                <w:rPr>
                  <w:rFonts w:cs="Arial" w:hint="eastAsia"/>
                  <w:sz w:val="20"/>
                  <w:szCs w:val="20"/>
                </w:rPr>
                <w:t xml:space="preserve"> or off position</w:t>
              </w:r>
            </w:ins>
          </w:p>
        </w:tc>
        <w:tc>
          <w:tcPr>
            <w:tcW w:w="2191" w:type="dxa"/>
          </w:tcPr>
          <w:p w14:paraId="4A0BC50A" w14:textId="77777777" w:rsidR="00D86D22" w:rsidRPr="00FB74B4" w:rsidRDefault="00D86D22" w:rsidP="001A41A8">
            <w:pPr>
              <w:spacing w:line="240" w:lineRule="exact"/>
              <w:rPr>
                <w:ins w:id="370" w:author="lighthouse" w:date="2012-04-25T18:31:00Z"/>
                <w:rFonts w:cs="Arial"/>
                <w:sz w:val="20"/>
                <w:szCs w:val="20"/>
              </w:rPr>
            </w:pPr>
            <w:ins w:id="371" w:author="lighthouse" w:date="2012-04-25T18:31:00Z">
              <w:r w:rsidRPr="00FB74B4">
                <w:rPr>
                  <w:rFonts w:cs="Arial" w:hint="eastAsia"/>
                  <w:sz w:val="20"/>
                  <w:szCs w:val="20"/>
                </w:rPr>
                <w:t>Virtual AtoN AIS can be effectively utilized when a physical AtoN has lost ability to perform regular functions due to a natural disaster.</w:t>
              </w:r>
            </w:ins>
          </w:p>
          <w:p w14:paraId="4092DA4A" w14:textId="77777777" w:rsidR="00D86D22" w:rsidRPr="00FB74B4" w:rsidRDefault="00D86D22" w:rsidP="001A41A8">
            <w:pPr>
              <w:spacing w:line="240" w:lineRule="exact"/>
              <w:rPr>
                <w:ins w:id="372" w:author="lighthouse" w:date="2012-04-25T18:31:00Z"/>
                <w:rFonts w:cs="Arial"/>
                <w:sz w:val="20"/>
                <w:szCs w:val="20"/>
              </w:rPr>
            </w:pPr>
            <w:ins w:id="373" w:author="lighthouse" w:date="2012-04-25T18:31:00Z">
              <w:r w:rsidRPr="00FB74B4">
                <w:rPr>
                  <w:rFonts w:cs="Arial" w:hint="eastAsia"/>
                  <w:sz w:val="20"/>
                  <w:szCs w:val="20"/>
                </w:rPr>
                <w:t xml:space="preserve">When a physical AtoN lost ability to perform regular functions due to natural </w:t>
              </w:r>
              <w:r w:rsidRPr="00FB74B4">
                <w:rPr>
                  <w:rFonts w:cs="Arial"/>
                  <w:sz w:val="20"/>
                  <w:szCs w:val="20"/>
                </w:rPr>
                <w:t>disasters</w:t>
              </w:r>
              <w:r w:rsidRPr="00FB74B4">
                <w:rPr>
                  <w:rFonts w:cs="Arial" w:hint="eastAsia"/>
                  <w:sz w:val="20"/>
                  <w:szCs w:val="20"/>
                </w:rPr>
                <w:t xml:space="preserve">, recovery actions are required at the earliest opportunity. Virtual AtoN can respond to the </w:t>
              </w:r>
              <w:r w:rsidRPr="00FB74B4">
                <w:rPr>
                  <w:rFonts w:cs="Arial"/>
                  <w:sz w:val="20"/>
                  <w:szCs w:val="20"/>
                </w:rPr>
                <w:t>circumstance</w:t>
              </w:r>
              <w:r w:rsidRPr="00FB74B4">
                <w:rPr>
                  <w:rFonts w:cs="Arial" w:hint="eastAsia"/>
                  <w:sz w:val="20"/>
                  <w:szCs w:val="20"/>
                </w:rPr>
                <w:t xml:space="preserve"> even if the actions by personnel cannot be achieved due to meteorological and/or hydrographical conditions, and keep the influence of the trouble reach to ships in navigation at a minimum level.</w:t>
              </w:r>
            </w:ins>
          </w:p>
        </w:tc>
        <w:tc>
          <w:tcPr>
            <w:tcW w:w="1837" w:type="dxa"/>
          </w:tcPr>
          <w:p w14:paraId="5CCD1190" w14:textId="77777777" w:rsidR="00D86D22" w:rsidRPr="00FB74B4" w:rsidRDefault="00D86D22" w:rsidP="001A41A8">
            <w:pPr>
              <w:spacing w:line="240" w:lineRule="exact"/>
              <w:rPr>
                <w:ins w:id="374" w:author="lighthouse" w:date="2012-04-25T18:31:00Z"/>
                <w:rFonts w:cs="Arial"/>
                <w:sz w:val="20"/>
                <w:szCs w:val="20"/>
              </w:rPr>
            </w:pPr>
            <w:ins w:id="375" w:author="lighthouse" w:date="2012-04-25T18:31:00Z">
              <w:r w:rsidRPr="00FB74B4">
                <w:rPr>
                  <w:rFonts w:cs="Arial" w:hint="eastAsia"/>
                  <w:sz w:val="20"/>
                  <w:szCs w:val="20"/>
                </w:rPr>
                <w:t>Cardinal Marks, Lateral Marks, Isolated Danger Marks, Safe Water Marks &amp; Other Position Marks</w:t>
              </w:r>
            </w:ins>
          </w:p>
        </w:tc>
        <w:tc>
          <w:tcPr>
            <w:tcW w:w="1637" w:type="dxa"/>
          </w:tcPr>
          <w:p w14:paraId="4227A27F" w14:textId="77777777" w:rsidR="00D86D22" w:rsidRPr="00FB74B4" w:rsidRDefault="00D86D22" w:rsidP="00D86D22">
            <w:pPr>
              <w:widowControl w:val="0"/>
              <w:numPr>
                <w:ilvl w:val="0"/>
                <w:numId w:val="36"/>
              </w:numPr>
              <w:spacing w:after="0" w:line="240" w:lineRule="exact"/>
              <w:rPr>
                <w:ins w:id="376" w:author="lighthouse" w:date="2012-04-25T18:31:00Z"/>
                <w:rFonts w:cs="Arial"/>
                <w:sz w:val="20"/>
                <w:szCs w:val="20"/>
              </w:rPr>
            </w:pPr>
            <w:ins w:id="377" w:author="lighthouse" w:date="2012-04-25T18:31:00Z">
              <w:r>
                <w:rPr>
                  <w:rFonts w:cs="Arial" w:hint="eastAsia"/>
                  <w:sz w:val="20"/>
                  <w:szCs w:val="20"/>
                </w:rPr>
                <w:t>Timely deployment required</w:t>
              </w:r>
            </w:ins>
          </w:p>
        </w:tc>
      </w:tr>
      <w:tr w:rsidR="00D86D22" w:rsidRPr="00FB74B4" w14:paraId="0E912313" w14:textId="77777777" w:rsidTr="001A41A8">
        <w:trPr>
          <w:ins w:id="378" w:author="lighthouse" w:date="2012-04-25T18:31:00Z"/>
        </w:trPr>
        <w:tc>
          <w:tcPr>
            <w:tcW w:w="1327" w:type="dxa"/>
          </w:tcPr>
          <w:p w14:paraId="4086B2C8" w14:textId="77777777" w:rsidR="00D86D22" w:rsidRPr="000E4B86" w:rsidRDefault="00D86D22" w:rsidP="001A41A8">
            <w:pPr>
              <w:spacing w:line="240" w:lineRule="exact"/>
              <w:rPr>
                <w:ins w:id="379" w:author="lighthouse" w:date="2012-04-25T18:31:00Z"/>
                <w:rFonts w:cs="Arial"/>
                <w:i/>
                <w:sz w:val="20"/>
                <w:szCs w:val="20"/>
              </w:rPr>
            </w:pPr>
            <w:ins w:id="380" w:author="lighthouse" w:date="2012-04-25T18:31:00Z">
              <w:r>
                <w:rPr>
                  <w:rFonts w:cs="Arial" w:hint="eastAsia"/>
                  <w:i/>
                  <w:sz w:val="20"/>
                  <w:szCs w:val="20"/>
                </w:rPr>
                <w:t>Temporary Marking</w:t>
              </w:r>
            </w:ins>
          </w:p>
        </w:tc>
        <w:tc>
          <w:tcPr>
            <w:tcW w:w="1728" w:type="dxa"/>
          </w:tcPr>
          <w:p w14:paraId="0A856F3D" w14:textId="77777777" w:rsidR="00D86D22" w:rsidRPr="00FB74B4" w:rsidRDefault="00D86D22" w:rsidP="001A41A8">
            <w:pPr>
              <w:spacing w:line="240" w:lineRule="exact"/>
              <w:rPr>
                <w:ins w:id="381" w:author="lighthouse" w:date="2012-04-25T18:31:00Z"/>
                <w:rFonts w:cs="Arial"/>
                <w:sz w:val="20"/>
                <w:szCs w:val="20"/>
              </w:rPr>
            </w:pPr>
            <w:ins w:id="382" w:author="lighthouse" w:date="2012-04-25T18:31:00Z">
              <w:r>
                <w:rPr>
                  <w:rFonts w:cs="Arial" w:hint="eastAsia"/>
                  <w:sz w:val="20"/>
                  <w:szCs w:val="20"/>
                </w:rPr>
                <w:t>Pilot boarding station</w:t>
              </w:r>
            </w:ins>
          </w:p>
        </w:tc>
        <w:tc>
          <w:tcPr>
            <w:tcW w:w="2191" w:type="dxa"/>
          </w:tcPr>
          <w:p w14:paraId="3C091CB3" w14:textId="77777777" w:rsidR="00D86D22" w:rsidRPr="00FB74B4" w:rsidRDefault="00D86D22" w:rsidP="001A41A8">
            <w:pPr>
              <w:spacing w:line="240" w:lineRule="exact"/>
              <w:rPr>
                <w:ins w:id="383" w:author="lighthouse" w:date="2012-04-25T18:31:00Z"/>
                <w:rFonts w:cs="Arial"/>
                <w:sz w:val="20"/>
                <w:szCs w:val="20"/>
              </w:rPr>
            </w:pPr>
            <w:ins w:id="384" w:author="lighthouse" w:date="2012-04-25T18:31:00Z">
              <w:r>
                <w:rPr>
                  <w:rFonts w:cs="Arial" w:hint="eastAsia"/>
                  <w:sz w:val="20"/>
                  <w:szCs w:val="20"/>
                </w:rPr>
                <w:t>Virtual A</w:t>
              </w:r>
              <w:r>
                <w:rPr>
                  <w:rFonts w:cs="Arial"/>
                  <w:sz w:val="20"/>
                  <w:szCs w:val="20"/>
                </w:rPr>
                <w:t>t</w:t>
              </w:r>
              <w:r>
                <w:rPr>
                  <w:rFonts w:cs="Arial" w:hint="eastAsia"/>
                  <w:sz w:val="20"/>
                  <w:szCs w:val="20"/>
                </w:rPr>
                <w:t>oN will be useful to mark a pilot station where position depends on sea condition.</w:t>
              </w:r>
            </w:ins>
          </w:p>
        </w:tc>
        <w:tc>
          <w:tcPr>
            <w:tcW w:w="1837" w:type="dxa"/>
          </w:tcPr>
          <w:p w14:paraId="449ED8F1" w14:textId="77777777" w:rsidR="00D86D22" w:rsidRPr="00FB74B4" w:rsidRDefault="00D86D22" w:rsidP="001A41A8">
            <w:pPr>
              <w:spacing w:line="240" w:lineRule="exact"/>
              <w:rPr>
                <w:ins w:id="385" w:author="lighthouse" w:date="2012-04-25T18:31:00Z"/>
                <w:rFonts w:cs="Arial"/>
                <w:sz w:val="20"/>
                <w:szCs w:val="20"/>
              </w:rPr>
            </w:pPr>
            <w:ins w:id="386" w:author="lighthouse" w:date="2012-04-25T18:31:00Z">
              <w:r>
                <w:rPr>
                  <w:rFonts w:cs="Arial" w:hint="eastAsia"/>
                  <w:sz w:val="20"/>
                  <w:szCs w:val="20"/>
                </w:rPr>
                <w:t>Special Marks</w:t>
              </w:r>
            </w:ins>
          </w:p>
        </w:tc>
        <w:tc>
          <w:tcPr>
            <w:tcW w:w="1637" w:type="dxa"/>
          </w:tcPr>
          <w:p w14:paraId="1CF56E32" w14:textId="77777777" w:rsidR="00D86D22" w:rsidRDefault="00D86D22" w:rsidP="00D86D22">
            <w:pPr>
              <w:widowControl w:val="0"/>
              <w:numPr>
                <w:ilvl w:val="0"/>
                <w:numId w:val="36"/>
              </w:numPr>
              <w:spacing w:after="0" w:line="240" w:lineRule="exact"/>
              <w:rPr>
                <w:ins w:id="387" w:author="lighthouse" w:date="2012-04-25T18:31:00Z"/>
                <w:rFonts w:cs="Arial"/>
                <w:sz w:val="20"/>
                <w:szCs w:val="20"/>
              </w:rPr>
            </w:pPr>
            <w:ins w:id="388" w:author="lighthouse" w:date="2012-04-25T18:31:00Z">
              <w:r>
                <w:rPr>
                  <w:rFonts w:cs="Arial" w:hint="eastAsia"/>
                  <w:sz w:val="20"/>
                  <w:szCs w:val="20"/>
                </w:rPr>
                <w:t>Timely deployment required</w:t>
              </w:r>
            </w:ins>
          </w:p>
        </w:tc>
      </w:tr>
    </w:tbl>
    <w:p w14:paraId="70FB3823" w14:textId="77777777" w:rsidR="00D86D22" w:rsidRDefault="00D86D22">
      <w:pPr>
        <w:pStyle w:val="BodyText"/>
        <w:rPr>
          <w:ins w:id="389" w:author="lighthouse" w:date="2012-04-25T18:30:00Z"/>
          <w:lang w:eastAsia="ja-JP"/>
        </w:rPr>
      </w:pPr>
    </w:p>
    <w:p w14:paraId="70A5854E" w14:textId="77777777" w:rsidR="00D86D22" w:rsidRDefault="00D86D22">
      <w:pPr>
        <w:pStyle w:val="BodyText"/>
        <w:rPr>
          <w:ins w:id="390" w:author="lighthouse" w:date="2012-04-25T18:30:00Z"/>
          <w:lang w:eastAsia="ja-JP"/>
        </w:rPr>
      </w:pPr>
    </w:p>
    <w:p w14:paraId="18F80570" w14:textId="77777777" w:rsidR="00D86D22" w:rsidRDefault="00D86D22">
      <w:pPr>
        <w:pStyle w:val="BodyText"/>
        <w:rPr>
          <w:ins w:id="391" w:author="lighthouse" w:date="2012-04-25T18:30:00Z"/>
          <w:lang w:eastAsia="ja-JP"/>
        </w:rPr>
      </w:pPr>
    </w:p>
    <w:p w14:paraId="7DF55627" w14:textId="77777777" w:rsidR="00D86D22" w:rsidRPr="003A2A50" w:rsidRDefault="00D86D22">
      <w:pPr>
        <w:pStyle w:val="BodyText"/>
        <w:rPr>
          <w:lang w:eastAsia="ja-JP"/>
        </w:rPr>
      </w:pPr>
    </w:p>
    <w:sectPr w:rsidR="00D86D22" w:rsidRPr="003A2A50" w:rsidSect="009765D0">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282" w:author="lighthouse" w:date="2012-04-25T18:31:00Z" w:initials="l">
    <w:p w14:paraId="442B2527" w14:textId="77777777" w:rsidR="001A41A8" w:rsidRDefault="001A41A8" w:rsidP="00D86D22">
      <w:pPr>
        <w:pStyle w:val="CommentText"/>
      </w:pPr>
      <w:r>
        <w:rPr>
          <w:rStyle w:val="CommentReference"/>
        </w:rPr>
        <w:annotationRef/>
      </w:r>
      <w:r>
        <w:rPr>
          <w:rFonts w:hint="eastAsia"/>
        </w:rPr>
        <w:t>What this means?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5B58C8D" w14:textId="77777777" w:rsidR="004E1EE9" w:rsidRDefault="004E1EE9">
      <w:r>
        <w:separator/>
      </w:r>
    </w:p>
  </w:endnote>
  <w:endnote w:type="continuationSeparator" w:id="0">
    <w:p w14:paraId="6E0B3F08" w14:textId="77777777" w:rsidR="004E1EE9" w:rsidRDefault="004E1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8D516" w14:textId="77777777" w:rsidR="003F1384" w:rsidRDefault="003F138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613DC" w14:textId="77777777" w:rsidR="001A41A8" w:rsidRPr="008136BC" w:rsidRDefault="001A41A8">
    <w:pPr>
      <w:pStyle w:val="Footer"/>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F1384">
      <w:rPr>
        <w:noProof/>
        <w:lang w:val="en-US"/>
      </w:rPr>
      <w:t>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F1384">
      <w:rPr>
        <w:noProof/>
        <w:lang w:val="en-US"/>
      </w:rPr>
      <w:t>22</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4C399" w14:textId="77777777" w:rsidR="003F1384" w:rsidRDefault="003F138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4E49956" w14:textId="77777777" w:rsidR="004E1EE9" w:rsidRDefault="004E1EE9">
      <w:r>
        <w:separator/>
      </w:r>
    </w:p>
  </w:footnote>
  <w:footnote w:type="continuationSeparator" w:id="0">
    <w:p w14:paraId="370E76A4" w14:textId="77777777" w:rsidR="004E1EE9" w:rsidRDefault="004E1EE9">
      <w:r>
        <w:continuationSeparator/>
      </w:r>
    </w:p>
  </w:footnote>
  <w:footnote w:id="1">
    <w:p w14:paraId="429F9597" w14:textId="77777777" w:rsidR="001A41A8" w:rsidRDefault="001A41A8" w:rsidP="00284CFF">
      <w:pPr>
        <w:pStyle w:val="FootnoteText"/>
        <w:ind w:left="567" w:hanging="567"/>
      </w:pPr>
      <w:r>
        <w:rPr>
          <w:rStyle w:val="FootnoteReference"/>
        </w:rPr>
        <w:footnoteRef/>
      </w:r>
      <w:r>
        <w:t xml:space="preserve"> </w:t>
      </w:r>
      <w:r>
        <w:tab/>
        <w:t>An item or group of items, regardless of type or format that a computer can address or manipulate as a single object that will inform the user as to the characteristic of a Virtual AtoN.</w:t>
      </w:r>
    </w:p>
  </w:footnote>
  <w:footnote w:id="2">
    <w:p w14:paraId="7F3A8D9B" w14:textId="77777777" w:rsidR="001A41A8" w:rsidRDefault="001A41A8" w:rsidP="003B3CF3">
      <w:pPr>
        <w:pStyle w:val="FootnoteText"/>
        <w:ind w:left="567" w:hanging="567"/>
      </w:pPr>
      <w:r>
        <w:rPr>
          <w:rStyle w:val="FootnoteReference"/>
        </w:rPr>
        <w:footnoteRef/>
      </w:r>
      <w:r>
        <w:t xml:space="preserve"> </w:t>
      </w:r>
      <w:r>
        <w:tab/>
        <w:t>Navigation related symbols are approved and adopted by IMO.  Chart symbols are approved and adopted by IHO.</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4C3C0" w14:textId="77777777" w:rsidR="003F1384" w:rsidRDefault="003F138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C9902" w14:textId="77777777" w:rsidR="001A41A8" w:rsidRPr="00921FCF" w:rsidRDefault="001A41A8">
    <w:pPr>
      <w:jc w:val="center"/>
      <w:rPr>
        <w:sz w:val="20"/>
        <w:szCs w:val="20"/>
      </w:rPr>
    </w:pPr>
    <w:r w:rsidRPr="002559C1">
      <w:rPr>
        <w:sz w:val="20"/>
        <w:szCs w:val="20"/>
      </w:rPr>
      <w:t>Guideline 1081 – Virtual Aids to Navigation</w:t>
    </w:r>
  </w:p>
  <w:p w14:paraId="3846ACA8" w14:textId="77777777" w:rsidR="001A41A8" w:rsidRDefault="001A41A8">
    <w:pPr>
      <w:pBdr>
        <w:bottom w:val="single" w:sz="4" w:space="1" w:color="auto"/>
      </w:pBdr>
      <w:jc w:val="center"/>
    </w:pPr>
    <w:r>
      <w:rPr>
        <w:sz w:val="20"/>
        <w:szCs w:val="20"/>
      </w:rPr>
      <w:t>March 2010</w:t>
    </w:r>
  </w:p>
  <w:p w14:paraId="0A5A7516" w14:textId="77777777" w:rsidR="001A41A8" w:rsidDel="005039AE" w:rsidRDefault="001A41A8" w:rsidP="005039AE">
    <w:pPr>
      <w:rPr>
        <w:del w:id="392" w:author="lighthouse" w:date="2012-04-26T17:22:00Z"/>
        <w:sz w:val="20"/>
        <w:szCs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FE3C0" w14:textId="77777777" w:rsidR="001A41A8" w:rsidRDefault="001A41A8">
    <w:pPr>
      <w:pStyle w:val="Header"/>
      <w:jc w:val="right"/>
      <w:rPr>
        <w:lang w:eastAsia="ja-JP"/>
      </w:rPr>
      <w:pPrChange w:id="393" w:author="lighthouse" w:date="2012-04-25T21:56:00Z">
        <w:pPr>
          <w:pStyle w:val="Header"/>
        </w:pPr>
      </w:pPrChange>
    </w:pPr>
    <w:ins w:id="394" w:author="lighthouse" w:date="2012-04-25T21:56:00Z">
      <w:r>
        <w:rPr>
          <w:rFonts w:hint="eastAsia"/>
          <w:lang w:eastAsia="ja-JP"/>
        </w:rPr>
        <w:t>ANM18/WG1/WP</w:t>
      </w:r>
    </w:ins>
    <w:ins w:id="395" w:author="Mike Hadley (Home)" w:date="2012-04-27T15:11:00Z">
      <w:r w:rsidR="003F1384">
        <w:rPr>
          <w:lang w:eastAsia="ja-JP"/>
        </w:rPr>
        <w:t>6</w:t>
      </w:r>
    </w:ins>
    <w:bookmarkStart w:id="396" w:name="_GoBack"/>
    <w:bookmarkEnd w:id="396"/>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1"/>
    <w:multiLevelType w:val="singleLevel"/>
    <w:tmpl w:val="F01CFE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53DC761E"/>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C696F0A4"/>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B6845BF4"/>
    <w:lvl w:ilvl="0" w:tplc="FD72988C">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7BC66F4"/>
    <w:multiLevelType w:val="hybridMultilevel"/>
    <w:tmpl w:val="0A0E3058"/>
    <w:lvl w:ilvl="0" w:tplc="8F9E2C54">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AB26F13"/>
    <w:multiLevelType w:val="hybridMultilevel"/>
    <w:tmpl w:val="0AFCDD82"/>
    <w:lvl w:ilvl="0" w:tplc="1E4CAD3E">
      <w:start w:val="1"/>
      <w:numFmt w:val="bullet"/>
      <w:lvlText w:val=""/>
      <w:lvlJc w:val="left"/>
      <w:pPr>
        <w:tabs>
          <w:tab w:val="num" w:pos="720"/>
        </w:tabs>
        <w:ind w:left="720" w:hanging="360"/>
      </w:pPr>
      <w:rPr>
        <w:rFonts w:ascii="Wingdings" w:hAnsi="Wingdings" w:hint="default"/>
        <w:color w:val="00008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9C37E91"/>
    <w:multiLevelType w:val="multilevel"/>
    <w:tmpl w:val="23F8230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F162B8"/>
    <w:multiLevelType w:val="hybridMultilevel"/>
    <w:tmpl w:val="DB2A7D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E7E01D9"/>
    <w:multiLevelType w:val="hybridMultilevel"/>
    <w:tmpl w:val="917CC676"/>
    <w:lvl w:ilvl="0" w:tplc="D9541C1A">
      <w:start w:val="1"/>
      <w:numFmt w:val="decimal"/>
      <w:pStyle w:val="References"/>
      <w:lvlText w:val="[%1]"/>
      <w:lvlJc w:val="left"/>
      <w:pPr>
        <w:ind w:left="720" w:hanging="360"/>
      </w:pPr>
      <w:rPr>
        <w:rFonts w:cs="Times New Roman" w:hint="default"/>
      </w:rPr>
    </w:lvl>
    <w:lvl w:ilvl="1" w:tplc="629C7B92">
      <w:start w:val="1"/>
      <w:numFmt w:val="lowerLetter"/>
      <w:lvlText w:val="%2."/>
      <w:lvlJc w:val="left"/>
      <w:pPr>
        <w:ind w:left="1440" w:hanging="360"/>
      </w:pPr>
      <w:rPr>
        <w:rFonts w:cs="Times New Roman"/>
      </w:rPr>
    </w:lvl>
    <w:lvl w:ilvl="2" w:tplc="192E64CC">
      <w:start w:val="1"/>
      <w:numFmt w:val="lowerRoman"/>
      <w:lvlText w:val="%3."/>
      <w:lvlJc w:val="right"/>
      <w:pPr>
        <w:ind w:left="2160" w:hanging="180"/>
      </w:pPr>
      <w:rPr>
        <w:rFonts w:cs="Times New Roman"/>
      </w:rPr>
    </w:lvl>
    <w:lvl w:ilvl="3" w:tplc="47B078C8">
      <w:start w:val="1"/>
      <w:numFmt w:val="decimal"/>
      <w:lvlText w:val="%4."/>
      <w:lvlJc w:val="left"/>
      <w:pPr>
        <w:ind w:left="2880" w:hanging="360"/>
      </w:pPr>
      <w:rPr>
        <w:rFonts w:cs="Times New Roman"/>
      </w:rPr>
    </w:lvl>
    <w:lvl w:ilvl="4" w:tplc="334A2070">
      <w:start w:val="1"/>
      <w:numFmt w:val="lowerLetter"/>
      <w:lvlText w:val="%5."/>
      <w:lvlJc w:val="left"/>
      <w:pPr>
        <w:ind w:left="3600" w:hanging="360"/>
      </w:pPr>
      <w:rPr>
        <w:rFonts w:cs="Times New Roman"/>
      </w:rPr>
    </w:lvl>
    <w:lvl w:ilvl="5" w:tplc="CE0C187C">
      <w:start w:val="1"/>
      <w:numFmt w:val="lowerRoman"/>
      <w:lvlText w:val="%6."/>
      <w:lvlJc w:val="right"/>
      <w:pPr>
        <w:ind w:left="4320" w:hanging="180"/>
      </w:pPr>
      <w:rPr>
        <w:rFonts w:cs="Times New Roman"/>
      </w:rPr>
    </w:lvl>
    <w:lvl w:ilvl="6" w:tplc="B33CB784">
      <w:start w:val="1"/>
      <w:numFmt w:val="decimal"/>
      <w:lvlText w:val="%7."/>
      <w:lvlJc w:val="left"/>
      <w:pPr>
        <w:ind w:left="5040" w:hanging="360"/>
      </w:pPr>
      <w:rPr>
        <w:rFonts w:cs="Times New Roman"/>
      </w:rPr>
    </w:lvl>
    <w:lvl w:ilvl="7" w:tplc="CA3E20C8">
      <w:start w:val="1"/>
      <w:numFmt w:val="lowerLetter"/>
      <w:lvlText w:val="%8."/>
      <w:lvlJc w:val="left"/>
      <w:pPr>
        <w:ind w:left="5760" w:hanging="360"/>
      </w:pPr>
      <w:rPr>
        <w:rFonts w:cs="Times New Roman"/>
      </w:rPr>
    </w:lvl>
    <w:lvl w:ilvl="8" w:tplc="DBE45D24">
      <w:start w:val="1"/>
      <w:numFmt w:val="lowerRoman"/>
      <w:lvlText w:val="%9."/>
      <w:lvlJc w:val="right"/>
      <w:pPr>
        <w:ind w:left="6480" w:hanging="180"/>
      </w:pPr>
      <w:rPr>
        <w:rFonts w:cs="Times New Roman"/>
      </w:rPr>
    </w:lvl>
  </w:abstractNum>
  <w:abstractNum w:abstractNumId="9">
    <w:nsid w:val="20674FE9"/>
    <w:multiLevelType w:val="multilevel"/>
    <w:tmpl w:val="3C84E96A"/>
    <w:lvl w:ilvl="0">
      <w:start w:val="1"/>
      <w:numFmt w:val="decimal"/>
      <w:pStyle w:val="Agendaitems"/>
      <w:lvlText w:val="%1"/>
      <w:lvlJc w:val="left"/>
      <w:pPr>
        <w:tabs>
          <w:tab w:val="num" w:pos="567"/>
        </w:tabs>
        <w:ind w:left="567" w:hanging="567"/>
      </w:pPr>
      <w:rPr>
        <w:rFonts w:cs="Times New Roman" w:hint="default"/>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35359D1"/>
    <w:multiLevelType w:val="multilevel"/>
    <w:tmpl w:val="BD40F608"/>
    <w:lvl w:ilvl="0">
      <w:start w:val="1"/>
      <w:numFmt w:val="decimal"/>
      <w:lvlText w:val="Chapter %1"/>
      <w:lvlJc w:val="center"/>
      <w:pPr>
        <w:ind w:left="1778" w:hanging="360"/>
      </w:pPr>
      <w:rPr>
        <w:rFonts w:ascii="Arial" w:hAnsi="Arial" w:cs="Times New Roman" w:hint="default"/>
        <w:b/>
        <w:i w:val="0"/>
        <w:sz w:val="48"/>
      </w:rPr>
    </w:lvl>
    <w:lvl w:ilvl="1">
      <w:start w:val="1"/>
      <w:numFmt w:val="decimal"/>
      <w:lvlText w:val="%1.%2"/>
      <w:lvlJc w:val="left"/>
      <w:pPr>
        <w:tabs>
          <w:tab w:val="num" w:pos="851"/>
        </w:tabs>
        <w:ind w:left="851" w:hanging="849"/>
      </w:pPr>
      <w:rPr>
        <w:rFonts w:ascii="Arial" w:hAnsi="Arial" w:cs="Times New Roman" w:hint="default"/>
        <w:b/>
        <w:i w:val="0"/>
        <w:sz w:val="24"/>
      </w:rPr>
    </w:lvl>
    <w:lvl w:ilvl="2">
      <w:start w:val="1"/>
      <w:numFmt w:val="decimal"/>
      <w:lvlText w:val="%1.%2.%3"/>
      <w:lvlJc w:val="left"/>
      <w:pPr>
        <w:tabs>
          <w:tab w:val="num" w:pos="971"/>
        </w:tabs>
        <w:ind w:left="971" w:hanging="851"/>
      </w:pPr>
      <w:rPr>
        <w:rFonts w:ascii="Arial" w:hAnsi="Arial" w:cs="Times New Roman" w:hint="default"/>
        <w:b/>
        <w:i w:val="0"/>
        <w:sz w:val="24"/>
        <w:szCs w:val="24"/>
      </w:rPr>
    </w:lvl>
    <w:lvl w:ilvl="3">
      <w:start w:val="1"/>
      <w:numFmt w:val="decimal"/>
      <w:lvlText w:val="%1.%2.%3.%4"/>
      <w:lvlJc w:val="left"/>
      <w:pPr>
        <w:tabs>
          <w:tab w:val="num" w:pos="1134"/>
        </w:tabs>
        <w:ind w:left="1134" w:hanging="1134"/>
      </w:pPr>
      <w:rPr>
        <w:rFonts w:ascii="Arial" w:hAnsi="Arial" w:cs="Times New Roman" w:hint="default"/>
        <w:b w:val="0"/>
        <w:i w:val="0"/>
        <w:sz w:val="24"/>
        <w:szCs w:val="24"/>
      </w:rPr>
    </w:lvl>
    <w:lvl w:ilvl="4">
      <w:start w:val="1"/>
      <w:numFmt w:val="decimal"/>
      <w:pStyle w:val="Heading5"/>
      <w:lvlText w:val="%1.%2.%3.%4.%5"/>
      <w:lvlJc w:val="left"/>
      <w:pPr>
        <w:tabs>
          <w:tab w:val="num" w:pos="1418"/>
        </w:tabs>
        <w:ind w:left="1418" w:hanging="141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8B260F"/>
    <w:multiLevelType w:val="hybridMultilevel"/>
    <w:tmpl w:val="A09AA8DC"/>
    <w:lvl w:ilvl="0" w:tplc="85F0EA12">
      <w:start w:val="1"/>
      <w:numFmt w:val="bullet"/>
      <w:pStyle w:val="Bullet3"/>
      <w:lvlText w:val=""/>
      <w:lvlJc w:val="left"/>
      <w:pPr>
        <w:ind w:left="2421" w:hanging="360"/>
      </w:pPr>
      <w:rPr>
        <w:rFonts w:ascii="Wingdings" w:hAnsi="Wingdings" w:hint="default"/>
        <w:b w:val="0"/>
        <w:i w:val="0"/>
        <w:sz w:val="22"/>
      </w:rPr>
    </w:lvl>
    <w:lvl w:ilvl="1" w:tplc="5994F526" w:tentative="1">
      <w:start w:val="1"/>
      <w:numFmt w:val="bullet"/>
      <w:lvlText w:val="o"/>
      <w:lvlJc w:val="left"/>
      <w:pPr>
        <w:ind w:left="3141" w:hanging="360"/>
      </w:pPr>
      <w:rPr>
        <w:rFonts w:ascii="Courier New" w:hAnsi="Courier New" w:hint="default"/>
      </w:rPr>
    </w:lvl>
    <w:lvl w:ilvl="2" w:tplc="48B6D836" w:tentative="1">
      <w:start w:val="1"/>
      <w:numFmt w:val="bullet"/>
      <w:lvlText w:val=""/>
      <w:lvlJc w:val="left"/>
      <w:pPr>
        <w:ind w:left="3861" w:hanging="360"/>
      </w:pPr>
      <w:rPr>
        <w:rFonts w:ascii="Wingdings" w:hAnsi="Wingdings" w:hint="default"/>
      </w:rPr>
    </w:lvl>
    <w:lvl w:ilvl="3" w:tplc="20E092B2" w:tentative="1">
      <w:start w:val="1"/>
      <w:numFmt w:val="bullet"/>
      <w:lvlText w:val=""/>
      <w:lvlJc w:val="left"/>
      <w:pPr>
        <w:ind w:left="4581" w:hanging="360"/>
      </w:pPr>
      <w:rPr>
        <w:rFonts w:ascii="Symbol" w:hAnsi="Symbol" w:hint="default"/>
      </w:rPr>
    </w:lvl>
    <w:lvl w:ilvl="4" w:tplc="2E306544" w:tentative="1">
      <w:start w:val="1"/>
      <w:numFmt w:val="bullet"/>
      <w:lvlText w:val="o"/>
      <w:lvlJc w:val="left"/>
      <w:pPr>
        <w:ind w:left="5301" w:hanging="360"/>
      </w:pPr>
      <w:rPr>
        <w:rFonts w:ascii="Courier New" w:hAnsi="Courier New" w:hint="default"/>
      </w:rPr>
    </w:lvl>
    <w:lvl w:ilvl="5" w:tplc="6F383CB8" w:tentative="1">
      <w:start w:val="1"/>
      <w:numFmt w:val="bullet"/>
      <w:lvlText w:val=""/>
      <w:lvlJc w:val="left"/>
      <w:pPr>
        <w:ind w:left="6021" w:hanging="360"/>
      </w:pPr>
      <w:rPr>
        <w:rFonts w:ascii="Wingdings" w:hAnsi="Wingdings" w:hint="default"/>
      </w:rPr>
    </w:lvl>
    <w:lvl w:ilvl="6" w:tplc="E4F2CBB8" w:tentative="1">
      <w:start w:val="1"/>
      <w:numFmt w:val="bullet"/>
      <w:lvlText w:val=""/>
      <w:lvlJc w:val="left"/>
      <w:pPr>
        <w:ind w:left="6741" w:hanging="360"/>
      </w:pPr>
      <w:rPr>
        <w:rFonts w:ascii="Symbol" w:hAnsi="Symbol" w:hint="default"/>
      </w:rPr>
    </w:lvl>
    <w:lvl w:ilvl="7" w:tplc="0BBEDEBA" w:tentative="1">
      <w:start w:val="1"/>
      <w:numFmt w:val="bullet"/>
      <w:lvlText w:val="o"/>
      <w:lvlJc w:val="left"/>
      <w:pPr>
        <w:ind w:left="7461" w:hanging="360"/>
      </w:pPr>
      <w:rPr>
        <w:rFonts w:ascii="Courier New" w:hAnsi="Courier New" w:hint="default"/>
      </w:rPr>
    </w:lvl>
    <w:lvl w:ilvl="8" w:tplc="404620A4" w:tentative="1">
      <w:start w:val="1"/>
      <w:numFmt w:val="bullet"/>
      <w:lvlText w:val=""/>
      <w:lvlJc w:val="left"/>
      <w:pPr>
        <w:ind w:left="8181" w:hanging="360"/>
      </w:pPr>
      <w:rPr>
        <w:rFonts w:ascii="Wingdings" w:hAnsi="Wingdings" w:hint="default"/>
      </w:rPr>
    </w:lvl>
  </w:abstractNum>
  <w:abstractNum w:abstractNumId="13">
    <w:nsid w:val="29D508F4"/>
    <w:multiLevelType w:val="multilevel"/>
    <w:tmpl w:val="FC6E91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3BAD24DE"/>
    <w:multiLevelType w:val="hybridMultilevel"/>
    <w:tmpl w:val="6E32F6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3E6B4F5D"/>
    <w:multiLevelType w:val="hybridMultilevel"/>
    <w:tmpl w:val="E932E71C"/>
    <w:lvl w:ilvl="0" w:tplc="DCFE7768">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744A97E8">
      <w:start w:val="1"/>
      <w:numFmt w:val="lowerLetter"/>
      <w:lvlText w:val="%2."/>
      <w:lvlJc w:val="left"/>
      <w:pPr>
        <w:ind w:left="8594" w:hanging="360"/>
      </w:pPr>
      <w:rPr>
        <w:rFonts w:cs="Times New Roman"/>
      </w:rPr>
    </w:lvl>
    <w:lvl w:ilvl="2" w:tplc="0728093E">
      <w:start w:val="1"/>
      <w:numFmt w:val="lowerRoman"/>
      <w:lvlText w:val="%3."/>
      <w:lvlJc w:val="right"/>
      <w:pPr>
        <w:ind w:left="9314" w:hanging="180"/>
      </w:pPr>
      <w:rPr>
        <w:rFonts w:cs="Times New Roman"/>
      </w:rPr>
    </w:lvl>
    <w:lvl w:ilvl="3" w:tplc="D06C4EDE">
      <w:start w:val="1"/>
      <w:numFmt w:val="decimal"/>
      <w:lvlText w:val="%4."/>
      <w:lvlJc w:val="left"/>
      <w:pPr>
        <w:ind w:left="10034" w:hanging="360"/>
      </w:pPr>
      <w:rPr>
        <w:rFonts w:cs="Times New Roman"/>
      </w:rPr>
    </w:lvl>
    <w:lvl w:ilvl="4" w:tplc="F8E2ACFA">
      <w:start w:val="1"/>
      <w:numFmt w:val="lowerLetter"/>
      <w:lvlText w:val="%5."/>
      <w:lvlJc w:val="left"/>
      <w:pPr>
        <w:ind w:left="10754" w:hanging="360"/>
      </w:pPr>
      <w:rPr>
        <w:rFonts w:cs="Times New Roman"/>
      </w:rPr>
    </w:lvl>
    <w:lvl w:ilvl="5" w:tplc="8AF6A4DE">
      <w:start w:val="1"/>
      <w:numFmt w:val="lowerRoman"/>
      <w:lvlText w:val="%6."/>
      <w:lvlJc w:val="right"/>
      <w:pPr>
        <w:ind w:left="11474" w:hanging="180"/>
      </w:pPr>
      <w:rPr>
        <w:rFonts w:cs="Times New Roman"/>
      </w:rPr>
    </w:lvl>
    <w:lvl w:ilvl="6" w:tplc="627EF5E6">
      <w:start w:val="1"/>
      <w:numFmt w:val="decimal"/>
      <w:lvlText w:val="%7."/>
      <w:lvlJc w:val="left"/>
      <w:pPr>
        <w:ind w:left="12194" w:hanging="360"/>
      </w:pPr>
      <w:rPr>
        <w:rFonts w:cs="Times New Roman"/>
      </w:rPr>
    </w:lvl>
    <w:lvl w:ilvl="7" w:tplc="19320A78">
      <w:start w:val="1"/>
      <w:numFmt w:val="lowerLetter"/>
      <w:lvlText w:val="%8."/>
      <w:lvlJc w:val="left"/>
      <w:pPr>
        <w:ind w:left="12914" w:hanging="360"/>
      </w:pPr>
      <w:rPr>
        <w:rFonts w:cs="Times New Roman"/>
      </w:rPr>
    </w:lvl>
    <w:lvl w:ilvl="8" w:tplc="0D18BACE">
      <w:start w:val="1"/>
      <w:numFmt w:val="lowerRoman"/>
      <w:lvlText w:val="%9."/>
      <w:lvlJc w:val="right"/>
      <w:pPr>
        <w:ind w:left="13634" w:hanging="180"/>
      </w:pPr>
      <w:rPr>
        <w:rFonts w:cs="Times New Roman"/>
      </w:r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BC63137"/>
    <w:multiLevelType w:val="hybridMultilevel"/>
    <w:tmpl w:val="EF4E4DD2"/>
    <w:lvl w:ilvl="0" w:tplc="08ECB2B6">
      <w:start w:val="1"/>
      <w:numFmt w:val="bullet"/>
      <w:lvlText w:val=""/>
      <w:lvlJc w:val="left"/>
      <w:pPr>
        <w:tabs>
          <w:tab w:val="num" w:pos="720"/>
        </w:tabs>
        <w:ind w:left="720" w:hanging="360"/>
      </w:pPr>
      <w:rPr>
        <w:rFonts w:ascii="Symbol" w:hAnsi="Symbol" w:hint="default"/>
      </w:rPr>
    </w:lvl>
    <w:lvl w:ilvl="1" w:tplc="C8E45EF2" w:tentative="1">
      <w:start w:val="1"/>
      <w:numFmt w:val="bullet"/>
      <w:lvlText w:val="o"/>
      <w:lvlJc w:val="left"/>
      <w:pPr>
        <w:tabs>
          <w:tab w:val="num" w:pos="1440"/>
        </w:tabs>
        <w:ind w:left="1440" w:hanging="360"/>
      </w:pPr>
      <w:rPr>
        <w:rFonts w:ascii="Courier New" w:hAnsi="Courier New" w:hint="default"/>
      </w:rPr>
    </w:lvl>
    <w:lvl w:ilvl="2" w:tplc="E9143180" w:tentative="1">
      <w:start w:val="1"/>
      <w:numFmt w:val="bullet"/>
      <w:lvlText w:val=""/>
      <w:lvlJc w:val="left"/>
      <w:pPr>
        <w:tabs>
          <w:tab w:val="num" w:pos="2160"/>
        </w:tabs>
        <w:ind w:left="2160" w:hanging="360"/>
      </w:pPr>
      <w:rPr>
        <w:rFonts w:ascii="Wingdings" w:hAnsi="Wingdings" w:hint="default"/>
      </w:rPr>
    </w:lvl>
    <w:lvl w:ilvl="3" w:tplc="630C2784" w:tentative="1">
      <w:start w:val="1"/>
      <w:numFmt w:val="bullet"/>
      <w:lvlText w:val=""/>
      <w:lvlJc w:val="left"/>
      <w:pPr>
        <w:tabs>
          <w:tab w:val="num" w:pos="2880"/>
        </w:tabs>
        <w:ind w:left="2880" w:hanging="360"/>
      </w:pPr>
      <w:rPr>
        <w:rFonts w:ascii="Symbol" w:hAnsi="Symbol" w:hint="default"/>
      </w:rPr>
    </w:lvl>
    <w:lvl w:ilvl="4" w:tplc="62C6D7DA" w:tentative="1">
      <w:start w:val="1"/>
      <w:numFmt w:val="bullet"/>
      <w:lvlText w:val="o"/>
      <w:lvlJc w:val="left"/>
      <w:pPr>
        <w:tabs>
          <w:tab w:val="num" w:pos="3600"/>
        </w:tabs>
        <w:ind w:left="3600" w:hanging="360"/>
      </w:pPr>
      <w:rPr>
        <w:rFonts w:ascii="Courier New" w:hAnsi="Courier New" w:hint="default"/>
      </w:rPr>
    </w:lvl>
    <w:lvl w:ilvl="5" w:tplc="7A684662" w:tentative="1">
      <w:start w:val="1"/>
      <w:numFmt w:val="bullet"/>
      <w:lvlText w:val=""/>
      <w:lvlJc w:val="left"/>
      <w:pPr>
        <w:tabs>
          <w:tab w:val="num" w:pos="4320"/>
        </w:tabs>
        <w:ind w:left="4320" w:hanging="360"/>
      </w:pPr>
      <w:rPr>
        <w:rFonts w:ascii="Wingdings" w:hAnsi="Wingdings" w:hint="default"/>
      </w:rPr>
    </w:lvl>
    <w:lvl w:ilvl="6" w:tplc="AEA8E662" w:tentative="1">
      <w:start w:val="1"/>
      <w:numFmt w:val="bullet"/>
      <w:lvlText w:val=""/>
      <w:lvlJc w:val="left"/>
      <w:pPr>
        <w:tabs>
          <w:tab w:val="num" w:pos="5040"/>
        </w:tabs>
        <w:ind w:left="5040" w:hanging="360"/>
      </w:pPr>
      <w:rPr>
        <w:rFonts w:ascii="Symbol" w:hAnsi="Symbol" w:hint="default"/>
      </w:rPr>
    </w:lvl>
    <w:lvl w:ilvl="7" w:tplc="E3E68080" w:tentative="1">
      <w:start w:val="1"/>
      <w:numFmt w:val="bullet"/>
      <w:lvlText w:val="o"/>
      <w:lvlJc w:val="left"/>
      <w:pPr>
        <w:tabs>
          <w:tab w:val="num" w:pos="5760"/>
        </w:tabs>
        <w:ind w:left="5760" w:hanging="360"/>
      </w:pPr>
      <w:rPr>
        <w:rFonts w:ascii="Courier New" w:hAnsi="Courier New" w:hint="default"/>
      </w:rPr>
    </w:lvl>
    <w:lvl w:ilvl="8" w:tplc="29E0E64E"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5878296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5FB90900"/>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4">
    <w:nsid w:val="64456DA0"/>
    <w:multiLevelType w:val="hybridMultilevel"/>
    <w:tmpl w:val="A34E51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B254ABD"/>
    <w:multiLevelType w:val="multilevel"/>
    <w:tmpl w:val="3A44D274"/>
    <w:lvl w:ilvl="0">
      <w:start w:val="1"/>
      <w:numFmt w:val="decimal"/>
      <w:lvlText w:val="%1"/>
      <w:lvlJc w:val="left"/>
      <w:pPr>
        <w:tabs>
          <w:tab w:val="num" w:pos="0"/>
        </w:tabs>
        <w:ind w:left="851" w:hanging="851"/>
      </w:pPr>
      <w:rPr>
        <w:rFonts w:ascii="Arial" w:hAnsi="Arial" w:cs="Times New Roman" w:hint="default"/>
        <w:b/>
        <w:i w:val="0"/>
        <w:sz w:val="24"/>
        <w:szCs w:val="24"/>
      </w:rPr>
    </w:lvl>
    <w:lvl w:ilvl="1">
      <w:start w:val="1"/>
      <w:numFmt w:val="decimal"/>
      <w:lvlText w:val="%1.%2"/>
      <w:lvlJc w:val="left"/>
      <w:pPr>
        <w:tabs>
          <w:tab w:val="num" w:pos="0"/>
        </w:tabs>
        <w:ind w:left="851" w:hanging="851"/>
      </w:pPr>
      <w:rPr>
        <w:rFonts w:ascii="Arial" w:hAnsi="Arial" w:cs="Times New Roman" w:hint="default"/>
        <w:b/>
        <w:i w:val="0"/>
        <w:sz w:val="22"/>
        <w:szCs w:val="22"/>
      </w:rPr>
    </w:lvl>
    <w:lvl w:ilvl="2">
      <w:start w:val="1"/>
      <w:numFmt w:val="decimal"/>
      <w:lvlText w:val="%1.%2.%3"/>
      <w:lvlJc w:val="left"/>
      <w:pPr>
        <w:tabs>
          <w:tab w:val="num" w:pos="1134"/>
        </w:tabs>
        <w:ind w:left="1134" w:hanging="1134"/>
      </w:pPr>
      <w:rPr>
        <w:rFonts w:ascii="Arial" w:hAnsi="Arial" w:cs="Times New Roman" w:hint="default"/>
        <w:b w:val="0"/>
        <w:i w:val="0"/>
        <w:caps w:val="0"/>
        <w:strike w:val="0"/>
        <w:dstrike w:val="0"/>
        <w:outline w:val="0"/>
        <w:shadow w:val="0"/>
        <w:emboss w:val="0"/>
        <w:imprint w:val="0"/>
        <w:vanish w:val="0"/>
        <w:sz w:val="22"/>
        <w:szCs w:val="22"/>
        <w:vertAlign w:val="baseline"/>
      </w:rPr>
    </w:lvl>
    <w:lvl w:ilvl="3">
      <w:start w:val="1"/>
      <w:numFmt w:val="decimal"/>
      <w:lvlText w:val="%1.%2.%3.%4"/>
      <w:lvlJc w:val="left"/>
      <w:pPr>
        <w:tabs>
          <w:tab w:val="num" w:pos="1418"/>
        </w:tabs>
        <w:ind w:left="1418" w:hanging="1418"/>
      </w:pPr>
      <w:rPr>
        <w:rFonts w:cs="Times New Roman" w:hint="default"/>
        <w:sz w:val="22"/>
      </w:rPr>
    </w:lvl>
    <w:lvl w:ilvl="4">
      <w:start w:val="1"/>
      <w:numFmt w:val="decimal"/>
      <w:lvlText w:val="%1.%2.%3.%4.%5"/>
      <w:lvlJc w:val="left"/>
      <w:pPr>
        <w:tabs>
          <w:tab w:val="num" w:pos="0"/>
        </w:tabs>
        <w:ind w:left="4167" w:hanging="1008"/>
      </w:pPr>
      <w:rPr>
        <w:rFonts w:cs="Times New Roman" w:hint="default"/>
      </w:rPr>
    </w:lvl>
    <w:lvl w:ilvl="5">
      <w:start w:val="1"/>
      <w:numFmt w:val="decimal"/>
      <w:lvlText w:val="%1.%2.%3.%4.%5.%6"/>
      <w:lvlJc w:val="left"/>
      <w:pPr>
        <w:tabs>
          <w:tab w:val="num" w:pos="0"/>
        </w:tabs>
        <w:ind w:left="4887" w:hanging="1152"/>
      </w:pPr>
      <w:rPr>
        <w:rFonts w:cs="Times New Roman" w:hint="default"/>
      </w:rPr>
    </w:lvl>
    <w:lvl w:ilvl="6">
      <w:start w:val="1"/>
      <w:numFmt w:val="decimal"/>
      <w:lvlText w:val="%1.%2.%3.%4.%5.%6.%7"/>
      <w:lvlJc w:val="left"/>
      <w:pPr>
        <w:tabs>
          <w:tab w:val="num" w:pos="0"/>
        </w:tabs>
        <w:ind w:left="5607" w:hanging="1296"/>
      </w:pPr>
      <w:rPr>
        <w:rFonts w:cs="Times New Roman" w:hint="default"/>
      </w:rPr>
    </w:lvl>
    <w:lvl w:ilvl="7">
      <w:start w:val="1"/>
      <w:numFmt w:val="decimal"/>
      <w:lvlText w:val="%1.%2.%3.%4.%5.%6.%7.%8"/>
      <w:lvlJc w:val="left"/>
      <w:pPr>
        <w:tabs>
          <w:tab w:val="num" w:pos="0"/>
        </w:tabs>
        <w:ind w:left="6327" w:hanging="1440"/>
      </w:pPr>
      <w:rPr>
        <w:rFonts w:cs="Times New Roman" w:hint="default"/>
      </w:rPr>
    </w:lvl>
    <w:lvl w:ilvl="8">
      <w:start w:val="1"/>
      <w:numFmt w:val="decimal"/>
      <w:lvlText w:val="%1.%2.%3.%4.%5.%6.%7.%8.%9"/>
      <w:lvlJc w:val="left"/>
      <w:pPr>
        <w:tabs>
          <w:tab w:val="num" w:pos="0"/>
        </w:tabs>
        <w:ind w:left="7047" w:hanging="1584"/>
      </w:pPr>
      <w:rPr>
        <w:rFonts w:cs="Times New Roman" w:hint="default"/>
      </w:rPr>
    </w:lvl>
  </w:abstractNum>
  <w:abstractNum w:abstractNumId="27">
    <w:nsid w:val="748D20D1"/>
    <w:multiLevelType w:val="hybridMultilevel"/>
    <w:tmpl w:val="72488EC4"/>
    <w:lvl w:ilvl="0" w:tplc="A7FABAE4">
      <w:start w:val="1"/>
      <w:numFmt w:val="decimal"/>
      <w:pStyle w:val="Action"/>
      <w:lvlText w:val="Action 31.%1 : "/>
      <w:lvlJc w:val="right"/>
      <w:pPr>
        <w:ind w:left="7448" w:hanging="360"/>
      </w:pPr>
      <w:rPr>
        <w:rFonts w:ascii="Arial" w:hAnsi="Arial" w:cs="Times New Roman" w:hint="default"/>
        <w:b/>
        <w:i w:val="0"/>
        <w:sz w:val="22"/>
        <w:szCs w:val="22"/>
      </w:rPr>
    </w:lvl>
    <w:lvl w:ilvl="1" w:tplc="2DE2B08E">
      <w:start w:val="1"/>
      <w:numFmt w:val="lowerLetter"/>
      <w:lvlText w:val="%2."/>
      <w:lvlJc w:val="left"/>
      <w:pPr>
        <w:tabs>
          <w:tab w:val="num" w:pos="1440"/>
        </w:tabs>
        <w:ind w:left="1440" w:hanging="360"/>
      </w:pPr>
      <w:rPr>
        <w:rFonts w:cs="Times New Roman"/>
      </w:rPr>
    </w:lvl>
    <w:lvl w:ilvl="2" w:tplc="AFD06D14" w:tentative="1">
      <w:start w:val="1"/>
      <w:numFmt w:val="lowerRoman"/>
      <w:lvlText w:val="%3."/>
      <w:lvlJc w:val="right"/>
      <w:pPr>
        <w:tabs>
          <w:tab w:val="num" w:pos="2160"/>
        </w:tabs>
        <w:ind w:left="2160" w:hanging="180"/>
      </w:pPr>
      <w:rPr>
        <w:rFonts w:cs="Times New Roman"/>
      </w:rPr>
    </w:lvl>
    <w:lvl w:ilvl="3" w:tplc="179C0112" w:tentative="1">
      <w:start w:val="1"/>
      <w:numFmt w:val="decimal"/>
      <w:lvlText w:val="%4."/>
      <w:lvlJc w:val="left"/>
      <w:pPr>
        <w:tabs>
          <w:tab w:val="num" w:pos="2880"/>
        </w:tabs>
        <w:ind w:left="2880" w:hanging="360"/>
      </w:pPr>
      <w:rPr>
        <w:rFonts w:cs="Times New Roman"/>
      </w:rPr>
    </w:lvl>
    <w:lvl w:ilvl="4" w:tplc="7A64B864" w:tentative="1">
      <w:start w:val="1"/>
      <w:numFmt w:val="lowerLetter"/>
      <w:lvlText w:val="%5."/>
      <w:lvlJc w:val="left"/>
      <w:pPr>
        <w:tabs>
          <w:tab w:val="num" w:pos="3600"/>
        </w:tabs>
        <w:ind w:left="3600" w:hanging="360"/>
      </w:pPr>
      <w:rPr>
        <w:rFonts w:cs="Times New Roman"/>
      </w:rPr>
    </w:lvl>
    <w:lvl w:ilvl="5" w:tplc="4F5C002C" w:tentative="1">
      <w:start w:val="1"/>
      <w:numFmt w:val="lowerRoman"/>
      <w:lvlText w:val="%6."/>
      <w:lvlJc w:val="right"/>
      <w:pPr>
        <w:tabs>
          <w:tab w:val="num" w:pos="4320"/>
        </w:tabs>
        <w:ind w:left="4320" w:hanging="180"/>
      </w:pPr>
      <w:rPr>
        <w:rFonts w:cs="Times New Roman"/>
      </w:rPr>
    </w:lvl>
    <w:lvl w:ilvl="6" w:tplc="ED7C7324" w:tentative="1">
      <w:start w:val="1"/>
      <w:numFmt w:val="decimal"/>
      <w:lvlText w:val="%7."/>
      <w:lvlJc w:val="left"/>
      <w:pPr>
        <w:tabs>
          <w:tab w:val="num" w:pos="5040"/>
        </w:tabs>
        <w:ind w:left="5040" w:hanging="360"/>
      </w:pPr>
      <w:rPr>
        <w:rFonts w:cs="Times New Roman"/>
      </w:rPr>
    </w:lvl>
    <w:lvl w:ilvl="7" w:tplc="CB58ADE6" w:tentative="1">
      <w:start w:val="1"/>
      <w:numFmt w:val="lowerLetter"/>
      <w:lvlText w:val="%8."/>
      <w:lvlJc w:val="left"/>
      <w:pPr>
        <w:tabs>
          <w:tab w:val="num" w:pos="5760"/>
        </w:tabs>
        <w:ind w:left="5760" w:hanging="360"/>
      </w:pPr>
      <w:rPr>
        <w:rFonts w:cs="Times New Roman"/>
      </w:rPr>
    </w:lvl>
    <w:lvl w:ilvl="8" w:tplc="F2F65B04"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2"/>
  </w:num>
  <w:num w:numId="4">
    <w:abstractNumId w:val="1"/>
  </w:num>
  <w:num w:numId="5">
    <w:abstractNumId w:val="11"/>
  </w:num>
  <w:num w:numId="6">
    <w:abstractNumId w:val="18"/>
  </w:num>
  <w:num w:numId="7">
    <w:abstractNumId w:val="15"/>
  </w:num>
  <w:num w:numId="8">
    <w:abstractNumId w:val="8"/>
  </w:num>
  <w:num w:numId="9">
    <w:abstractNumId w:val="6"/>
  </w:num>
  <w:num w:numId="10">
    <w:abstractNumId w:val="0"/>
  </w:num>
  <w:num w:numId="11">
    <w:abstractNumId w:val="27"/>
  </w:num>
  <w:num w:numId="12">
    <w:abstractNumId w:val="9"/>
  </w:num>
  <w:num w:numId="13">
    <w:abstractNumId w:val="22"/>
  </w:num>
  <w:num w:numId="14">
    <w:abstractNumId w:val="17"/>
  </w:num>
  <w:num w:numId="15">
    <w:abstractNumId w:val="16"/>
  </w:num>
  <w:num w:numId="16">
    <w:abstractNumId w:val="25"/>
  </w:num>
  <w:num w:numId="17">
    <w:abstractNumId w:val="3"/>
  </w:num>
  <w:num w:numId="18">
    <w:abstractNumId w:val="18"/>
  </w:num>
  <w:num w:numId="19">
    <w:abstractNumId w:val="4"/>
  </w:num>
  <w:num w:numId="20">
    <w:abstractNumId w:val="12"/>
  </w:num>
  <w:num w:numId="21">
    <w:abstractNumId w:val="23"/>
  </w:num>
  <w:num w:numId="22">
    <w:abstractNumId w:val="26"/>
  </w:num>
  <w:num w:numId="23">
    <w:abstractNumId w:val="10"/>
  </w:num>
  <w:num w:numId="24">
    <w:abstractNumId w:val="13"/>
  </w:num>
  <w:num w:numId="25">
    <w:abstractNumId w:val="1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6"/>
  </w:num>
  <w:num w:numId="29">
    <w:abstractNumId w:val="26"/>
  </w:num>
  <w:num w:numId="30">
    <w:abstractNumId w:val="26"/>
  </w:num>
  <w:num w:numId="31">
    <w:abstractNumId w:val="26"/>
  </w:num>
  <w:num w:numId="32">
    <w:abstractNumId w:val="21"/>
  </w:num>
  <w:num w:numId="33">
    <w:abstractNumId w:val="20"/>
  </w:num>
  <w:num w:numId="34">
    <w:abstractNumId w:val="24"/>
  </w:num>
  <w:num w:numId="35">
    <w:abstractNumId w:val="14"/>
  </w:num>
  <w:num w:numId="3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EBE"/>
    <w:rsid w:val="00000B05"/>
    <w:rsid w:val="000240C7"/>
    <w:rsid w:val="00033B96"/>
    <w:rsid w:val="000372E2"/>
    <w:rsid w:val="000668D9"/>
    <w:rsid w:val="000C1B54"/>
    <w:rsid w:val="000C65E4"/>
    <w:rsid w:val="000F2FE3"/>
    <w:rsid w:val="000F7D6B"/>
    <w:rsid w:val="00122C5D"/>
    <w:rsid w:val="00126198"/>
    <w:rsid w:val="001372AA"/>
    <w:rsid w:val="00143FB0"/>
    <w:rsid w:val="00150AB3"/>
    <w:rsid w:val="00155ED2"/>
    <w:rsid w:val="00167C05"/>
    <w:rsid w:val="001725FD"/>
    <w:rsid w:val="0019453A"/>
    <w:rsid w:val="0019773A"/>
    <w:rsid w:val="001A3DDC"/>
    <w:rsid w:val="001A41A8"/>
    <w:rsid w:val="001D06C2"/>
    <w:rsid w:val="001D75E4"/>
    <w:rsid w:val="001F282D"/>
    <w:rsid w:val="00200FC1"/>
    <w:rsid w:val="00236208"/>
    <w:rsid w:val="002559C1"/>
    <w:rsid w:val="00284CFF"/>
    <w:rsid w:val="002A7EE5"/>
    <w:rsid w:val="00302FB6"/>
    <w:rsid w:val="003117F9"/>
    <w:rsid w:val="003201E2"/>
    <w:rsid w:val="0037279E"/>
    <w:rsid w:val="00380C7B"/>
    <w:rsid w:val="00394C37"/>
    <w:rsid w:val="003A2A50"/>
    <w:rsid w:val="003B3636"/>
    <w:rsid w:val="003B3CF3"/>
    <w:rsid w:val="003C030C"/>
    <w:rsid w:val="003C1D97"/>
    <w:rsid w:val="003D6FD3"/>
    <w:rsid w:val="003D7F57"/>
    <w:rsid w:val="003F1384"/>
    <w:rsid w:val="003F4031"/>
    <w:rsid w:val="004006DF"/>
    <w:rsid w:val="00404B94"/>
    <w:rsid w:val="004248C7"/>
    <w:rsid w:val="0043415B"/>
    <w:rsid w:val="00440378"/>
    <w:rsid w:val="0044047B"/>
    <w:rsid w:val="00460028"/>
    <w:rsid w:val="00467530"/>
    <w:rsid w:val="00472C35"/>
    <w:rsid w:val="00476910"/>
    <w:rsid w:val="004825DA"/>
    <w:rsid w:val="0048570D"/>
    <w:rsid w:val="00494F14"/>
    <w:rsid w:val="004E1EE9"/>
    <w:rsid w:val="004E4E83"/>
    <w:rsid w:val="004F45EF"/>
    <w:rsid w:val="00501B6E"/>
    <w:rsid w:val="005039AE"/>
    <w:rsid w:val="005144BD"/>
    <w:rsid w:val="00514A4C"/>
    <w:rsid w:val="005237F5"/>
    <w:rsid w:val="00532EBE"/>
    <w:rsid w:val="005458FA"/>
    <w:rsid w:val="00545A76"/>
    <w:rsid w:val="005769D5"/>
    <w:rsid w:val="00583BEA"/>
    <w:rsid w:val="005A1206"/>
    <w:rsid w:val="005A676C"/>
    <w:rsid w:val="005D4616"/>
    <w:rsid w:val="005E7A0B"/>
    <w:rsid w:val="005F69F4"/>
    <w:rsid w:val="006017DE"/>
    <w:rsid w:val="006069CC"/>
    <w:rsid w:val="0063660F"/>
    <w:rsid w:val="00640EEE"/>
    <w:rsid w:val="00644DC6"/>
    <w:rsid w:val="006550C1"/>
    <w:rsid w:val="00663431"/>
    <w:rsid w:val="00664E7A"/>
    <w:rsid w:val="00670BB3"/>
    <w:rsid w:val="00695BB2"/>
    <w:rsid w:val="006B0E83"/>
    <w:rsid w:val="006C61B6"/>
    <w:rsid w:val="006C75DF"/>
    <w:rsid w:val="006D00BF"/>
    <w:rsid w:val="006F0BD3"/>
    <w:rsid w:val="00716B94"/>
    <w:rsid w:val="007368F7"/>
    <w:rsid w:val="00747FD3"/>
    <w:rsid w:val="00772C44"/>
    <w:rsid w:val="007802DA"/>
    <w:rsid w:val="007A22F0"/>
    <w:rsid w:val="007A4594"/>
    <w:rsid w:val="007C4F04"/>
    <w:rsid w:val="0080359B"/>
    <w:rsid w:val="008136BC"/>
    <w:rsid w:val="00830001"/>
    <w:rsid w:val="00833A9D"/>
    <w:rsid w:val="008531F0"/>
    <w:rsid w:val="0087576F"/>
    <w:rsid w:val="0088652C"/>
    <w:rsid w:val="00886E26"/>
    <w:rsid w:val="00887280"/>
    <w:rsid w:val="008A1116"/>
    <w:rsid w:val="008C70ED"/>
    <w:rsid w:val="008D6BE1"/>
    <w:rsid w:val="00921FCF"/>
    <w:rsid w:val="009416EA"/>
    <w:rsid w:val="009423F0"/>
    <w:rsid w:val="00973F25"/>
    <w:rsid w:val="009765D0"/>
    <w:rsid w:val="009805BE"/>
    <w:rsid w:val="0099092A"/>
    <w:rsid w:val="00990994"/>
    <w:rsid w:val="00993C6C"/>
    <w:rsid w:val="009B2610"/>
    <w:rsid w:val="009C4B46"/>
    <w:rsid w:val="009D2807"/>
    <w:rsid w:val="009D6B06"/>
    <w:rsid w:val="00A117A8"/>
    <w:rsid w:val="00A12046"/>
    <w:rsid w:val="00A21CC9"/>
    <w:rsid w:val="00A472E6"/>
    <w:rsid w:val="00A775FE"/>
    <w:rsid w:val="00A812C4"/>
    <w:rsid w:val="00A9208F"/>
    <w:rsid w:val="00AB2DA1"/>
    <w:rsid w:val="00AD1DE0"/>
    <w:rsid w:val="00AE185F"/>
    <w:rsid w:val="00AF730A"/>
    <w:rsid w:val="00B053EF"/>
    <w:rsid w:val="00B43CAA"/>
    <w:rsid w:val="00B832D1"/>
    <w:rsid w:val="00BA09D3"/>
    <w:rsid w:val="00BA2A10"/>
    <w:rsid w:val="00BA4089"/>
    <w:rsid w:val="00BF259A"/>
    <w:rsid w:val="00C24813"/>
    <w:rsid w:val="00C47BED"/>
    <w:rsid w:val="00C52788"/>
    <w:rsid w:val="00C565DA"/>
    <w:rsid w:val="00C6474B"/>
    <w:rsid w:val="00C70D36"/>
    <w:rsid w:val="00C84787"/>
    <w:rsid w:val="00CC3996"/>
    <w:rsid w:val="00CC50AD"/>
    <w:rsid w:val="00CE126C"/>
    <w:rsid w:val="00CE27B6"/>
    <w:rsid w:val="00CF34EE"/>
    <w:rsid w:val="00D05854"/>
    <w:rsid w:val="00D21AF1"/>
    <w:rsid w:val="00D32D86"/>
    <w:rsid w:val="00D43580"/>
    <w:rsid w:val="00D43883"/>
    <w:rsid w:val="00D45B62"/>
    <w:rsid w:val="00D50128"/>
    <w:rsid w:val="00D86D22"/>
    <w:rsid w:val="00D87643"/>
    <w:rsid w:val="00DC063D"/>
    <w:rsid w:val="00DC27E5"/>
    <w:rsid w:val="00DC6F8D"/>
    <w:rsid w:val="00DD6D53"/>
    <w:rsid w:val="00DD7E87"/>
    <w:rsid w:val="00E03F1D"/>
    <w:rsid w:val="00E10BE9"/>
    <w:rsid w:val="00E203C6"/>
    <w:rsid w:val="00E31E88"/>
    <w:rsid w:val="00E51F55"/>
    <w:rsid w:val="00E66265"/>
    <w:rsid w:val="00E83C90"/>
    <w:rsid w:val="00E856AD"/>
    <w:rsid w:val="00E96FD7"/>
    <w:rsid w:val="00EB0FF4"/>
    <w:rsid w:val="00EC09DC"/>
    <w:rsid w:val="00F303E0"/>
    <w:rsid w:val="00F560DA"/>
    <w:rsid w:val="00F81006"/>
    <w:rsid w:val="00F8471B"/>
    <w:rsid w:val="00F85443"/>
    <w:rsid w:val="00F87E4A"/>
    <w:rsid w:val="00FA13BC"/>
    <w:rsid w:val="00FD20E9"/>
    <w:rsid w:val="00FD26AD"/>
    <w:rsid w:val="00FE230F"/>
    <w:rsid w:val="00FE6C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1F988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locked="0" w:semiHidden="0" w:uiPriority="0" w:unhideWhenUsed="0"/>
    <w:lsdException w:name="toc 7" w:locked="0" w:semiHidden="0" w:uiPriority="0" w:unhideWhenUsed="0"/>
    <w:lsdException w:name="toc 8" w:locked="0" w:semiHidden="0" w:uiPriority="0" w:unhideWhenUsed="0"/>
    <w:lsdException w:name="toc 9" w:locked="0" w:semiHidden="0" w:uiPriority="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locked="0" w:semiHidden="0" w:uiPriority="0" w:unhideWhenUsed="0" w:qFormat="1"/>
    <w:lsdException w:name="Emphasis" w:semiHidden="0" w:uiPriority="20" w:unhideWhenUsed="0" w:qFormat="1"/>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65D0"/>
    <w:pPr>
      <w:spacing w:after="120"/>
      <w:jc w:val="both"/>
    </w:pPr>
    <w:rPr>
      <w:rFonts w:ascii="Arial" w:hAnsi="Arial"/>
      <w:sz w:val="22"/>
      <w:szCs w:val="24"/>
      <w:lang w:val="en-GB" w:eastAsia="en-GB"/>
    </w:rPr>
  </w:style>
  <w:style w:type="paragraph" w:styleId="Heading1">
    <w:name w:val="heading 1"/>
    <w:basedOn w:val="Normal"/>
    <w:next w:val="Normal"/>
    <w:link w:val="Heading1Char"/>
    <w:uiPriority w:val="99"/>
    <w:qFormat/>
    <w:rsid w:val="009765D0"/>
    <w:pPr>
      <w:keepNext/>
      <w:tabs>
        <w:tab w:val="num" w:pos="0"/>
      </w:tabs>
      <w:spacing w:before="240" w:after="240"/>
      <w:ind w:left="851" w:hanging="851"/>
      <w:outlineLvl w:val="0"/>
    </w:pPr>
    <w:rPr>
      <w:b/>
      <w:caps/>
      <w:sz w:val="24"/>
    </w:rPr>
  </w:style>
  <w:style w:type="paragraph" w:styleId="Heading2">
    <w:name w:val="heading 2"/>
    <w:basedOn w:val="Normal"/>
    <w:next w:val="Normal"/>
    <w:link w:val="Heading2Char"/>
    <w:uiPriority w:val="99"/>
    <w:qFormat/>
    <w:rsid w:val="009765D0"/>
    <w:pPr>
      <w:tabs>
        <w:tab w:val="num" w:pos="0"/>
      </w:tabs>
      <w:spacing w:before="240" w:after="240"/>
      <w:ind w:left="851" w:hanging="851"/>
      <w:outlineLvl w:val="1"/>
    </w:pPr>
    <w:rPr>
      <w:b/>
    </w:rPr>
  </w:style>
  <w:style w:type="paragraph" w:styleId="Heading3">
    <w:name w:val="heading 3"/>
    <w:basedOn w:val="Heading2"/>
    <w:next w:val="Normal"/>
    <w:link w:val="Heading3Char"/>
    <w:uiPriority w:val="99"/>
    <w:qFormat/>
    <w:rsid w:val="009765D0"/>
    <w:pPr>
      <w:numPr>
        <w:ilvl w:val="2"/>
        <w:numId w:val="9"/>
      </w:numPr>
      <w:outlineLvl w:val="2"/>
    </w:pPr>
  </w:style>
  <w:style w:type="paragraph" w:styleId="Heading4">
    <w:name w:val="heading 4"/>
    <w:basedOn w:val="Normal"/>
    <w:next w:val="Normal"/>
    <w:link w:val="Heading4Char"/>
    <w:uiPriority w:val="99"/>
    <w:qFormat/>
    <w:rsid w:val="009765D0"/>
    <w:pPr>
      <w:keepNext/>
      <w:widowControl w:val="0"/>
      <w:tabs>
        <w:tab w:val="num" w:pos="1418"/>
      </w:tabs>
      <w:spacing w:before="120"/>
      <w:ind w:left="1418" w:hanging="1418"/>
      <w:outlineLvl w:val="3"/>
    </w:pPr>
    <w:rPr>
      <w:bCs/>
      <w:szCs w:val="28"/>
      <w:lang w:eastAsia="fr-FR"/>
    </w:rPr>
  </w:style>
  <w:style w:type="paragraph" w:styleId="Heading5">
    <w:name w:val="heading 5"/>
    <w:basedOn w:val="Normal"/>
    <w:next w:val="Normal"/>
    <w:link w:val="Heading5Char"/>
    <w:uiPriority w:val="99"/>
    <w:qFormat/>
    <w:rsid w:val="009765D0"/>
    <w:pPr>
      <w:keepNext/>
      <w:numPr>
        <w:ilvl w:val="4"/>
        <w:numId w:val="23"/>
      </w:numPr>
      <w:outlineLvl w:val="4"/>
    </w:pPr>
  </w:style>
  <w:style w:type="paragraph" w:styleId="Heading6">
    <w:name w:val="heading 6"/>
    <w:basedOn w:val="Normal"/>
    <w:next w:val="Normal"/>
    <w:link w:val="Heading6Char"/>
    <w:uiPriority w:val="99"/>
    <w:qFormat/>
    <w:rsid w:val="009765D0"/>
    <w:pPr>
      <w:spacing w:before="240" w:after="60"/>
      <w:outlineLvl w:val="5"/>
    </w:pPr>
    <w:rPr>
      <w:rFonts w:ascii="Calibri" w:hAnsi="Calibri"/>
      <w:b/>
      <w:bCs/>
      <w:szCs w:val="22"/>
    </w:rPr>
  </w:style>
  <w:style w:type="paragraph" w:styleId="Heading7">
    <w:name w:val="heading 7"/>
    <w:basedOn w:val="Normal"/>
    <w:next w:val="Normal"/>
    <w:link w:val="Heading7Char"/>
    <w:uiPriority w:val="99"/>
    <w:qFormat/>
    <w:rsid w:val="009765D0"/>
    <w:pPr>
      <w:spacing w:before="240" w:after="60"/>
      <w:outlineLvl w:val="6"/>
    </w:pPr>
    <w:rPr>
      <w:rFonts w:ascii="Calibri" w:hAnsi="Calibri"/>
    </w:rPr>
  </w:style>
  <w:style w:type="paragraph" w:styleId="Heading8">
    <w:name w:val="heading 8"/>
    <w:basedOn w:val="Normal"/>
    <w:next w:val="Normal"/>
    <w:link w:val="Heading8Char"/>
    <w:uiPriority w:val="99"/>
    <w:qFormat/>
    <w:rsid w:val="009765D0"/>
    <w:pPr>
      <w:spacing w:before="240" w:after="60"/>
      <w:outlineLvl w:val="7"/>
    </w:pPr>
    <w:rPr>
      <w:rFonts w:ascii="Calibri" w:hAnsi="Calibri"/>
      <w:i/>
      <w:iCs/>
    </w:rPr>
  </w:style>
  <w:style w:type="paragraph" w:styleId="Heading9">
    <w:name w:val="heading 9"/>
    <w:basedOn w:val="Normal"/>
    <w:next w:val="Normal"/>
    <w:link w:val="Heading9Char"/>
    <w:uiPriority w:val="99"/>
    <w:qFormat/>
    <w:rsid w:val="009765D0"/>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65D0"/>
    <w:rPr>
      <w:rFonts w:ascii="Arial" w:hAnsi="Arial"/>
      <w:b/>
      <w:caps/>
      <w:sz w:val="24"/>
      <w:szCs w:val="24"/>
      <w:lang w:val="en-GB" w:eastAsia="en-GB"/>
    </w:rPr>
  </w:style>
  <w:style w:type="character" w:customStyle="1" w:styleId="Heading2Char">
    <w:name w:val="Heading 2 Char"/>
    <w:basedOn w:val="DefaultParagraphFont"/>
    <w:link w:val="Heading2"/>
    <w:uiPriority w:val="99"/>
    <w:locked/>
    <w:rsid w:val="009765D0"/>
    <w:rPr>
      <w:rFonts w:ascii="Arial" w:hAnsi="Arial"/>
      <w:b/>
      <w:szCs w:val="24"/>
      <w:lang w:val="en-GB" w:eastAsia="en-GB"/>
    </w:rPr>
  </w:style>
  <w:style w:type="character" w:customStyle="1" w:styleId="Heading3Char">
    <w:name w:val="Heading 3 Char"/>
    <w:basedOn w:val="DefaultParagraphFont"/>
    <w:link w:val="Heading3"/>
    <w:uiPriority w:val="99"/>
    <w:locked/>
    <w:rsid w:val="009765D0"/>
    <w:rPr>
      <w:rFonts w:ascii="Arial" w:hAnsi="Arial"/>
      <w:b/>
      <w:szCs w:val="24"/>
      <w:lang w:val="en-GB" w:eastAsia="en-GB"/>
    </w:rPr>
  </w:style>
  <w:style w:type="character" w:customStyle="1" w:styleId="Heading4Char">
    <w:name w:val="Heading 4 Char"/>
    <w:basedOn w:val="DefaultParagraphFont"/>
    <w:link w:val="Heading4"/>
    <w:uiPriority w:val="99"/>
    <w:locked/>
    <w:rsid w:val="009765D0"/>
    <w:rPr>
      <w:rFonts w:ascii="Arial" w:hAnsi="Arial"/>
      <w:bCs/>
      <w:szCs w:val="28"/>
      <w:lang w:val="en-GB" w:eastAsia="fr-FR"/>
    </w:rPr>
  </w:style>
  <w:style w:type="character" w:customStyle="1" w:styleId="Heading5Char">
    <w:name w:val="Heading 5 Char"/>
    <w:basedOn w:val="DefaultParagraphFont"/>
    <w:link w:val="Heading5"/>
    <w:uiPriority w:val="99"/>
    <w:locked/>
    <w:rsid w:val="009765D0"/>
    <w:rPr>
      <w:rFonts w:ascii="Arial" w:hAnsi="Arial"/>
      <w:szCs w:val="24"/>
      <w:lang w:val="en-GB" w:eastAsia="en-GB"/>
    </w:rPr>
  </w:style>
  <w:style w:type="character" w:customStyle="1" w:styleId="Heading6Char">
    <w:name w:val="Heading 6 Char"/>
    <w:basedOn w:val="DefaultParagraphFont"/>
    <w:link w:val="Heading6"/>
    <w:uiPriority w:val="99"/>
    <w:locked/>
    <w:rsid w:val="009765D0"/>
    <w:rPr>
      <w:rFonts w:ascii="Calibri" w:hAnsi="Calibri" w:cs="Times New Roman"/>
      <w:b/>
      <w:bCs/>
      <w:sz w:val="22"/>
      <w:szCs w:val="22"/>
    </w:rPr>
  </w:style>
  <w:style w:type="character" w:customStyle="1" w:styleId="Heading7Char">
    <w:name w:val="Heading 7 Char"/>
    <w:basedOn w:val="DefaultParagraphFont"/>
    <w:link w:val="Heading7"/>
    <w:uiPriority w:val="99"/>
    <w:locked/>
    <w:rsid w:val="009765D0"/>
    <w:rPr>
      <w:rFonts w:ascii="Calibri" w:hAnsi="Calibri" w:cs="Times New Roman"/>
      <w:sz w:val="24"/>
      <w:szCs w:val="24"/>
    </w:rPr>
  </w:style>
  <w:style w:type="character" w:customStyle="1" w:styleId="Heading8Char">
    <w:name w:val="Heading 8 Char"/>
    <w:basedOn w:val="DefaultParagraphFont"/>
    <w:link w:val="Heading8"/>
    <w:uiPriority w:val="99"/>
    <w:locked/>
    <w:rsid w:val="009765D0"/>
    <w:rPr>
      <w:rFonts w:ascii="Calibri" w:hAnsi="Calibri" w:cs="Times New Roman"/>
      <w:i/>
      <w:iCs/>
      <w:sz w:val="24"/>
      <w:szCs w:val="24"/>
    </w:rPr>
  </w:style>
  <w:style w:type="character" w:customStyle="1" w:styleId="Heading9Char">
    <w:name w:val="Heading 9 Char"/>
    <w:basedOn w:val="DefaultParagraphFont"/>
    <w:link w:val="Heading9"/>
    <w:uiPriority w:val="99"/>
    <w:locked/>
    <w:rsid w:val="009765D0"/>
    <w:rPr>
      <w:rFonts w:ascii="Cambria" w:hAnsi="Cambria" w:cs="Times New Roman"/>
      <w:sz w:val="22"/>
      <w:szCs w:val="22"/>
    </w:rPr>
  </w:style>
  <w:style w:type="paragraph" w:styleId="BodyText">
    <w:name w:val="Body Text"/>
    <w:basedOn w:val="Normal"/>
    <w:link w:val="BodyTextChar"/>
    <w:uiPriority w:val="99"/>
    <w:rsid w:val="009765D0"/>
  </w:style>
  <w:style w:type="character" w:customStyle="1" w:styleId="BodyTextChar">
    <w:name w:val="Body Text Char"/>
    <w:basedOn w:val="DefaultParagraphFont"/>
    <w:link w:val="BodyText"/>
    <w:uiPriority w:val="99"/>
    <w:locked/>
    <w:rsid w:val="009765D0"/>
    <w:rPr>
      <w:rFonts w:ascii="Arial" w:hAnsi="Arial" w:cs="Times New Roman"/>
      <w:sz w:val="24"/>
      <w:szCs w:val="24"/>
    </w:rPr>
  </w:style>
  <w:style w:type="paragraph" w:customStyle="1" w:styleId="Annex">
    <w:name w:val="Annex"/>
    <w:basedOn w:val="Heading1"/>
    <w:next w:val="Normal"/>
    <w:autoRedefine/>
    <w:uiPriority w:val="99"/>
    <w:rsid w:val="009765D0"/>
    <w:pPr>
      <w:numPr>
        <w:numId w:val="13"/>
      </w:numPr>
      <w:tabs>
        <w:tab w:val="left" w:pos="1701"/>
      </w:tabs>
    </w:pPr>
    <w:rPr>
      <w:sz w:val="28"/>
    </w:rPr>
  </w:style>
  <w:style w:type="paragraph" w:customStyle="1" w:styleId="Appendix">
    <w:name w:val="Appendix"/>
    <w:basedOn w:val="Normal"/>
    <w:next w:val="Heading1"/>
    <w:uiPriority w:val="99"/>
    <w:rsid w:val="009765D0"/>
    <w:pPr>
      <w:numPr>
        <w:numId w:val="17"/>
      </w:numPr>
      <w:tabs>
        <w:tab w:val="left" w:pos="2268"/>
      </w:tabs>
      <w:spacing w:before="120" w:after="240"/>
      <w:ind w:left="2268" w:hanging="2268"/>
    </w:pPr>
    <w:rPr>
      <w:b/>
      <w:bCs/>
      <w:sz w:val="28"/>
      <w:szCs w:val="28"/>
      <w:lang w:eastAsia="en-US"/>
    </w:rPr>
  </w:style>
  <w:style w:type="paragraph" w:styleId="BalloonText">
    <w:name w:val="Balloon Text"/>
    <w:basedOn w:val="Normal"/>
    <w:link w:val="BalloonTextChar"/>
    <w:uiPriority w:val="99"/>
    <w:semiHidden/>
    <w:rsid w:val="009765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65D0"/>
    <w:rPr>
      <w:rFonts w:ascii="Tahoma" w:hAnsi="Tahoma" w:cs="Tahoma"/>
      <w:sz w:val="16"/>
      <w:szCs w:val="16"/>
    </w:rPr>
  </w:style>
  <w:style w:type="paragraph" w:styleId="BlockText">
    <w:name w:val="Block Text"/>
    <w:basedOn w:val="Normal"/>
    <w:uiPriority w:val="99"/>
    <w:rsid w:val="009765D0"/>
    <w:pPr>
      <w:ind w:left="1440" w:right="1440"/>
    </w:pPr>
  </w:style>
  <w:style w:type="paragraph" w:styleId="BodyTextIndent">
    <w:name w:val="Body Text Indent"/>
    <w:basedOn w:val="Normal"/>
    <w:link w:val="BodyTextIndentChar"/>
    <w:uiPriority w:val="99"/>
    <w:rsid w:val="009765D0"/>
    <w:pPr>
      <w:ind w:left="993"/>
    </w:pPr>
  </w:style>
  <w:style w:type="character" w:customStyle="1" w:styleId="BodyTextIndentChar">
    <w:name w:val="Body Text Indent Char"/>
    <w:basedOn w:val="DefaultParagraphFont"/>
    <w:link w:val="BodyTextIndent"/>
    <w:uiPriority w:val="99"/>
    <w:locked/>
    <w:rsid w:val="009765D0"/>
    <w:rPr>
      <w:rFonts w:ascii="Arial" w:hAnsi="Arial" w:cs="Arial"/>
      <w:sz w:val="24"/>
      <w:szCs w:val="24"/>
      <w:lang w:eastAsia="en-US"/>
    </w:rPr>
  </w:style>
  <w:style w:type="paragraph" w:styleId="BodyTextIndent2">
    <w:name w:val="Body Text Indent 2"/>
    <w:basedOn w:val="Normal"/>
    <w:link w:val="BodyTextIndent2Char"/>
    <w:uiPriority w:val="99"/>
    <w:rsid w:val="009765D0"/>
    <w:pPr>
      <w:ind w:left="1134"/>
    </w:pPr>
    <w:rPr>
      <w:lang w:eastAsia="de-DE"/>
    </w:rPr>
  </w:style>
  <w:style w:type="character" w:customStyle="1" w:styleId="BodyTextIndent2Char">
    <w:name w:val="Body Text Indent 2 Char"/>
    <w:basedOn w:val="DefaultParagraphFont"/>
    <w:link w:val="BodyTextIndent2"/>
    <w:uiPriority w:val="99"/>
    <w:locked/>
    <w:rsid w:val="009765D0"/>
    <w:rPr>
      <w:rFonts w:ascii="Arial" w:hAnsi="Arial" w:cs="Arial"/>
      <w:sz w:val="24"/>
      <w:szCs w:val="24"/>
      <w:lang w:eastAsia="de-DE"/>
    </w:rPr>
  </w:style>
  <w:style w:type="paragraph" w:customStyle="1" w:styleId="Bullet1">
    <w:name w:val="Bullet 1"/>
    <w:basedOn w:val="Normal"/>
    <w:uiPriority w:val="99"/>
    <w:rsid w:val="00AD1DE0"/>
    <w:pPr>
      <w:tabs>
        <w:tab w:val="num" w:pos="1134"/>
      </w:tabs>
      <w:spacing w:before="60" w:after="60"/>
      <w:ind w:left="1134" w:hanging="567"/>
      <w:outlineLvl w:val="0"/>
    </w:pPr>
    <w:rPr>
      <w:lang w:eastAsia="de-DE"/>
    </w:rPr>
  </w:style>
  <w:style w:type="paragraph" w:customStyle="1" w:styleId="Bullet1text">
    <w:name w:val="Bullet 1 text"/>
    <w:basedOn w:val="Normal"/>
    <w:uiPriority w:val="99"/>
    <w:rsid w:val="009765D0"/>
    <w:pPr>
      <w:suppressAutoHyphens/>
      <w:ind w:left="1134"/>
    </w:pPr>
  </w:style>
  <w:style w:type="paragraph" w:customStyle="1" w:styleId="Bullet2">
    <w:name w:val="Bullet 2"/>
    <w:basedOn w:val="Normal"/>
    <w:uiPriority w:val="99"/>
    <w:rsid w:val="009765D0"/>
    <w:pPr>
      <w:numPr>
        <w:numId w:val="19"/>
      </w:numPr>
      <w:tabs>
        <w:tab w:val="left" w:pos="1701"/>
      </w:tabs>
    </w:pPr>
  </w:style>
  <w:style w:type="paragraph" w:customStyle="1" w:styleId="Bullet2text">
    <w:name w:val="Bullet 2 text"/>
    <w:basedOn w:val="Normal"/>
    <w:uiPriority w:val="99"/>
    <w:rsid w:val="009765D0"/>
    <w:pPr>
      <w:tabs>
        <w:tab w:val="left" w:pos="2268"/>
      </w:tabs>
      <w:suppressAutoHyphens/>
      <w:ind w:left="2268" w:hanging="567"/>
    </w:pPr>
  </w:style>
  <w:style w:type="paragraph" w:customStyle="1" w:styleId="Bullet3">
    <w:name w:val="Bullet 3"/>
    <w:basedOn w:val="Normal"/>
    <w:uiPriority w:val="99"/>
    <w:rsid w:val="009765D0"/>
    <w:pPr>
      <w:numPr>
        <w:numId w:val="20"/>
      </w:numPr>
      <w:tabs>
        <w:tab w:val="left" w:pos="2268"/>
      </w:tabs>
    </w:pPr>
    <w:rPr>
      <w:sz w:val="20"/>
      <w:szCs w:val="20"/>
    </w:rPr>
  </w:style>
  <w:style w:type="paragraph" w:customStyle="1" w:styleId="Bullet3text">
    <w:name w:val="Bullet 3 text"/>
    <w:basedOn w:val="Normal"/>
    <w:uiPriority w:val="99"/>
    <w:rsid w:val="009765D0"/>
    <w:pPr>
      <w:suppressAutoHyphens/>
      <w:ind w:left="2268"/>
    </w:pPr>
    <w:rPr>
      <w:sz w:val="20"/>
    </w:rPr>
  </w:style>
  <w:style w:type="character" w:styleId="CommentReference">
    <w:name w:val="annotation reference"/>
    <w:basedOn w:val="DefaultParagraphFont"/>
    <w:uiPriority w:val="99"/>
    <w:semiHidden/>
    <w:rsid w:val="009765D0"/>
    <w:rPr>
      <w:rFonts w:cs="Times New Roman"/>
      <w:sz w:val="16"/>
      <w:szCs w:val="16"/>
    </w:rPr>
  </w:style>
  <w:style w:type="paragraph" w:styleId="CommentText">
    <w:name w:val="annotation text"/>
    <w:basedOn w:val="Normal"/>
    <w:link w:val="CommentTextChar"/>
    <w:uiPriority w:val="99"/>
    <w:semiHidden/>
    <w:rsid w:val="009765D0"/>
    <w:rPr>
      <w:lang w:eastAsia="de-DE"/>
    </w:rPr>
  </w:style>
  <w:style w:type="character" w:customStyle="1" w:styleId="CommentTextChar">
    <w:name w:val="Comment Text Char"/>
    <w:basedOn w:val="DefaultParagraphFont"/>
    <w:link w:val="CommentText"/>
    <w:uiPriority w:val="99"/>
    <w:locked/>
    <w:rsid w:val="009765D0"/>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9765D0"/>
    <w:rPr>
      <w:b/>
      <w:bCs/>
      <w:sz w:val="20"/>
      <w:szCs w:val="20"/>
      <w:lang w:eastAsia="en-US"/>
    </w:rPr>
  </w:style>
  <w:style w:type="character" w:customStyle="1" w:styleId="CommentSubjectChar">
    <w:name w:val="Comment Subject Char"/>
    <w:basedOn w:val="CommentTextChar"/>
    <w:link w:val="CommentSubject"/>
    <w:uiPriority w:val="99"/>
    <w:locked/>
    <w:rsid w:val="009765D0"/>
    <w:rPr>
      <w:rFonts w:ascii="Arial" w:hAnsi="Arial" w:cs="Arial"/>
      <w:b/>
      <w:bCs/>
      <w:sz w:val="24"/>
      <w:szCs w:val="24"/>
      <w:lang w:eastAsia="en-US"/>
    </w:rPr>
  </w:style>
  <w:style w:type="paragraph" w:styleId="DocumentMap">
    <w:name w:val="Document Map"/>
    <w:basedOn w:val="Normal"/>
    <w:link w:val="DocumentMapChar"/>
    <w:uiPriority w:val="99"/>
    <w:semiHidden/>
    <w:rsid w:val="009765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765D0"/>
    <w:rPr>
      <w:rFonts w:ascii="Tahoma" w:hAnsi="Tahoma" w:cs="Tahoma"/>
      <w:shd w:val="clear" w:color="auto" w:fill="000080"/>
    </w:rPr>
  </w:style>
  <w:style w:type="paragraph" w:customStyle="1" w:styleId="equation">
    <w:name w:val="equation"/>
    <w:basedOn w:val="Normal"/>
    <w:next w:val="BodyText"/>
    <w:uiPriority w:val="99"/>
    <w:rsid w:val="009765D0"/>
    <w:pPr>
      <w:keepNext/>
      <w:numPr>
        <w:numId w:val="7"/>
      </w:numPr>
      <w:tabs>
        <w:tab w:val="left" w:pos="142"/>
      </w:tabs>
      <w:jc w:val="right"/>
    </w:pPr>
  </w:style>
  <w:style w:type="paragraph" w:customStyle="1" w:styleId="Figure">
    <w:name w:val="Figure_#"/>
    <w:basedOn w:val="Normal"/>
    <w:next w:val="Normal"/>
    <w:uiPriority w:val="99"/>
    <w:rsid w:val="009765D0"/>
    <w:pPr>
      <w:numPr>
        <w:numId w:val="21"/>
      </w:numPr>
      <w:jc w:val="center"/>
    </w:pPr>
    <w:rPr>
      <w:i/>
    </w:rPr>
  </w:style>
  <w:style w:type="character" w:styleId="FollowedHyperlink">
    <w:name w:val="FollowedHyperlink"/>
    <w:basedOn w:val="DefaultParagraphFont"/>
    <w:uiPriority w:val="99"/>
    <w:rsid w:val="009765D0"/>
    <w:rPr>
      <w:rFonts w:cs="Times New Roman"/>
      <w:color w:val="800080"/>
      <w:u w:val="single"/>
    </w:rPr>
  </w:style>
  <w:style w:type="paragraph" w:styleId="Footer">
    <w:name w:val="footer"/>
    <w:basedOn w:val="Normal"/>
    <w:link w:val="FooterChar"/>
    <w:uiPriority w:val="99"/>
    <w:rsid w:val="009765D0"/>
    <w:pPr>
      <w:tabs>
        <w:tab w:val="left" w:pos="2552"/>
        <w:tab w:val="center" w:pos="4820"/>
        <w:tab w:val="right" w:pos="9639"/>
      </w:tabs>
    </w:pPr>
    <w:rPr>
      <w:sz w:val="18"/>
    </w:rPr>
  </w:style>
  <w:style w:type="character" w:customStyle="1" w:styleId="FooterChar">
    <w:name w:val="Footer Char"/>
    <w:basedOn w:val="DefaultParagraphFont"/>
    <w:link w:val="Footer"/>
    <w:uiPriority w:val="99"/>
    <w:locked/>
    <w:rsid w:val="009765D0"/>
    <w:rPr>
      <w:rFonts w:ascii="Arial" w:hAnsi="Arial" w:cs="Times New Roman"/>
      <w:sz w:val="24"/>
      <w:szCs w:val="24"/>
    </w:rPr>
  </w:style>
  <w:style w:type="character" w:styleId="FootnoteReference">
    <w:name w:val="footnote reference"/>
    <w:basedOn w:val="DefaultParagraphFont"/>
    <w:uiPriority w:val="99"/>
    <w:semiHidden/>
    <w:rsid w:val="009765D0"/>
    <w:rPr>
      <w:rFonts w:cs="Times New Roman"/>
      <w:vertAlign w:val="superscript"/>
    </w:rPr>
  </w:style>
  <w:style w:type="paragraph" w:styleId="FootnoteText">
    <w:name w:val="footnote text"/>
    <w:basedOn w:val="Normal"/>
    <w:link w:val="FootnoteTextChar"/>
    <w:uiPriority w:val="99"/>
    <w:semiHidden/>
    <w:rsid w:val="009765D0"/>
    <w:rPr>
      <w:sz w:val="20"/>
      <w:szCs w:val="20"/>
    </w:rPr>
  </w:style>
  <w:style w:type="character" w:customStyle="1" w:styleId="FootnoteTextChar">
    <w:name w:val="Footnote Text Char"/>
    <w:basedOn w:val="DefaultParagraphFont"/>
    <w:link w:val="FootnoteText"/>
    <w:uiPriority w:val="99"/>
    <w:locked/>
    <w:rsid w:val="009765D0"/>
    <w:rPr>
      <w:rFonts w:ascii="Arial" w:hAnsi="Arial" w:cs="Arial"/>
      <w:lang w:eastAsia="en-US"/>
    </w:rPr>
  </w:style>
  <w:style w:type="paragraph" w:styleId="Header">
    <w:name w:val="header"/>
    <w:basedOn w:val="Normal"/>
    <w:link w:val="HeaderChar"/>
    <w:uiPriority w:val="99"/>
    <w:rsid w:val="009765D0"/>
    <w:pPr>
      <w:tabs>
        <w:tab w:val="center" w:pos="4820"/>
        <w:tab w:val="right" w:pos="9639"/>
      </w:tabs>
    </w:pPr>
  </w:style>
  <w:style w:type="character" w:customStyle="1" w:styleId="HeaderChar">
    <w:name w:val="Header Char"/>
    <w:basedOn w:val="DefaultParagraphFont"/>
    <w:link w:val="Header"/>
    <w:uiPriority w:val="99"/>
    <w:locked/>
    <w:rsid w:val="009765D0"/>
    <w:rPr>
      <w:rFonts w:ascii="Arial" w:hAnsi="Arial" w:cs="Times New Roman"/>
      <w:sz w:val="24"/>
      <w:szCs w:val="24"/>
    </w:rPr>
  </w:style>
  <w:style w:type="character" w:styleId="Hyperlink">
    <w:name w:val="Hyperlink"/>
    <w:basedOn w:val="DefaultParagraphFont"/>
    <w:uiPriority w:val="99"/>
    <w:rsid w:val="009765D0"/>
    <w:rPr>
      <w:rFonts w:cs="Times New Roman"/>
      <w:color w:val="0000FF"/>
      <w:u w:val="single"/>
    </w:rPr>
  </w:style>
  <w:style w:type="paragraph" w:styleId="Index1">
    <w:name w:val="index 1"/>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9765D0"/>
    <w:pPr>
      <w:tabs>
        <w:tab w:val="num" w:pos="567"/>
      </w:tabs>
      <w:ind w:left="567" w:hanging="567"/>
    </w:pPr>
  </w:style>
  <w:style w:type="paragraph" w:customStyle="1" w:styleId="List1indent">
    <w:name w:val="List 1 indent"/>
    <w:basedOn w:val="Normal"/>
    <w:uiPriority w:val="99"/>
    <w:rsid w:val="009765D0"/>
  </w:style>
  <w:style w:type="paragraph" w:customStyle="1" w:styleId="List1indent2">
    <w:name w:val="List 1 indent 2"/>
    <w:basedOn w:val="Normal"/>
    <w:uiPriority w:val="99"/>
    <w:rsid w:val="009765D0"/>
    <w:pPr>
      <w:tabs>
        <w:tab w:val="num" w:pos="1701"/>
      </w:tabs>
      <w:ind w:left="1701" w:hanging="567"/>
    </w:pPr>
    <w:rPr>
      <w:sz w:val="20"/>
      <w:szCs w:val="20"/>
      <w:lang w:eastAsia="en-US"/>
    </w:rPr>
  </w:style>
  <w:style w:type="paragraph" w:customStyle="1" w:styleId="List1indent2text">
    <w:name w:val="List 1 indent 2 text"/>
    <w:basedOn w:val="Normal"/>
    <w:uiPriority w:val="99"/>
    <w:rsid w:val="009765D0"/>
    <w:pPr>
      <w:tabs>
        <w:tab w:val="left" w:pos="1701"/>
      </w:tabs>
      <w:ind w:left="1701"/>
    </w:pPr>
    <w:rPr>
      <w:sz w:val="20"/>
      <w:szCs w:val="20"/>
    </w:rPr>
  </w:style>
  <w:style w:type="paragraph" w:customStyle="1" w:styleId="List1indenttext">
    <w:name w:val="List 1 indent text"/>
    <w:basedOn w:val="Normal"/>
    <w:uiPriority w:val="99"/>
    <w:rsid w:val="009765D0"/>
    <w:pPr>
      <w:ind w:left="1134"/>
    </w:pPr>
    <w:rPr>
      <w:lang w:eastAsia="en-US"/>
    </w:rPr>
  </w:style>
  <w:style w:type="paragraph" w:customStyle="1" w:styleId="List1text">
    <w:name w:val="List 1 text"/>
    <w:basedOn w:val="Normal"/>
    <w:uiPriority w:val="99"/>
    <w:rsid w:val="009765D0"/>
    <w:pPr>
      <w:ind w:left="567"/>
    </w:pPr>
    <w:rPr>
      <w:szCs w:val="20"/>
    </w:rPr>
  </w:style>
  <w:style w:type="paragraph" w:styleId="ListBullet">
    <w:name w:val="List Bullet"/>
    <w:basedOn w:val="Normal"/>
    <w:autoRedefine/>
    <w:uiPriority w:val="99"/>
    <w:rsid w:val="009765D0"/>
    <w:pPr>
      <w:spacing w:before="60" w:after="80"/>
      <w:ind w:left="354"/>
    </w:pPr>
  </w:style>
  <w:style w:type="paragraph" w:styleId="ListNumber">
    <w:name w:val="List Number"/>
    <w:basedOn w:val="Normal"/>
    <w:uiPriority w:val="99"/>
    <w:rsid w:val="009765D0"/>
    <w:pPr>
      <w:tabs>
        <w:tab w:val="num" w:pos="720"/>
        <w:tab w:val="num" w:pos="1134"/>
      </w:tabs>
      <w:ind w:left="360" w:hanging="360"/>
    </w:pPr>
  </w:style>
  <w:style w:type="paragraph" w:styleId="NormalWeb">
    <w:name w:val="Normal (Web)"/>
    <w:basedOn w:val="Normal"/>
    <w:uiPriority w:val="99"/>
    <w:rsid w:val="009765D0"/>
    <w:pPr>
      <w:spacing w:before="100" w:beforeAutospacing="1" w:after="100" w:afterAutospacing="1"/>
    </w:pPr>
  </w:style>
  <w:style w:type="character" w:styleId="PageNumber">
    <w:name w:val="page number"/>
    <w:basedOn w:val="DefaultParagraphFont"/>
    <w:uiPriority w:val="99"/>
    <w:rsid w:val="009765D0"/>
    <w:rPr>
      <w:rFonts w:cs="Times New Roman"/>
    </w:rPr>
  </w:style>
  <w:style w:type="paragraph" w:customStyle="1" w:styleId="Citat">
    <w:name w:val="Citat"/>
    <w:basedOn w:val="Normal"/>
    <w:link w:val="CitatTegn"/>
    <w:uiPriority w:val="99"/>
    <w:rsid w:val="009765D0"/>
    <w:pPr>
      <w:spacing w:before="60" w:after="60"/>
      <w:ind w:left="567" w:right="935"/>
    </w:pPr>
    <w:rPr>
      <w:i/>
      <w:iCs/>
    </w:rPr>
  </w:style>
  <w:style w:type="character" w:customStyle="1" w:styleId="CitatTegn">
    <w:name w:val="Citat Tegn"/>
    <w:basedOn w:val="DefaultParagraphFont"/>
    <w:link w:val="Citat"/>
    <w:uiPriority w:val="99"/>
    <w:locked/>
    <w:rsid w:val="009765D0"/>
    <w:rPr>
      <w:rFonts w:ascii="Arial" w:hAnsi="Arial" w:cs="Arial"/>
      <w:i/>
      <w:iCs/>
      <w:sz w:val="24"/>
      <w:szCs w:val="24"/>
      <w:lang w:eastAsia="en-US"/>
    </w:rPr>
  </w:style>
  <w:style w:type="paragraph" w:customStyle="1" w:styleId="References">
    <w:name w:val="References"/>
    <w:basedOn w:val="Normal"/>
    <w:uiPriority w:val="99"/>
    <w:rsid w:val="001D75E4"/>
    <w:pPr>
      <w:numPr>
        <w:numId w:val="8"/>
      </w:numPr>
      <w:tabs>
        <w:tab w:val="left" w:pos="567"/>
      </w:tabs>
      <w:ind w:left="567" w:hanging="567"/>
    </w:pPr>
    <w:rPr>
      <w:lang w:eastAsia="de-DE"/>
    </w:rPr>
  </w:style>
  <w:style w:type="paragraph" w:styleId="Subtitle">
    <w:name w:val="Subtitle"/>
    <w:basedOn w:val="Normal"/>
    <w:link w:val="SubtitleChar"/>
    <w:uiPriority w:val="99"/>
    <w:qFormat/>
    <w:rsid w:val="009765D0"/>
    <w:pPr>
      <w:spacing w:after="60"/>
      <w:jc w:val="center"/>
      <w:outlineLvl w:val="1"/>
    </w:pPr>
    <w:rPr>
      <w:b/>
      <w:bCs/>
      <w:sz w:val="28"/>
      <w:szCs w:val="28"/>
    </w:rPr>
  </w:style>
  <w:style w:type="character" w:customStyle="1" w:styleId="SubtitleChar">
    <w:name w:val="Subtitle Char"/>
    <w:basedOn w:val="DefaultParagraphFont"/>
    <w:link w:val="Subtitle"/>
    <w:uiPriority w:val="99"/>
    <w:locked/>
    <w:rsid w:val="009765D0"/>
    <w:rPr>
      <w:rFonts w:ascii="Arial" w:hAnsi="Arial" w:cs="Arial"/>
      <w:b/>
      <w:bCs/>
      <w:sz w:val="28"/>
      <w:szCs w:val="28"/>
      <w:lang w:eastAsia="en-US"/>
    </w:rPr>
  </w:style>
  <w:style w:type="paragraph" w:styleId="TableofFigures">
    <w:name w:val="table of figures"/>
    <w:basedOn w:val="Normal"/>
    <w:next w:val="Normal"/>
    <w:uiPriority w:val="99"/>
    <w:rsid w:val="009765D0"/>
    <w:pPr>
      <w:tabs>
        <w:tab w:val="left" w:pos="1134"/>
        <w:tab w:val="right" w:pos="9639"/>
      </w:tabs>
      <w:spacing w:before="120"/>
      <w:ind w:left="1134" w:hanging="1134"/>
    </w:pPr>
    <w:rPr>
      <w:noProof/>
    </w:rPr>
  </w:style>
  <w:style w:type="paragraph" w:customStyle="1" w:styleId="Table">
    <w:name w:val="Table_#"/>
    <w:basedOn w:val="Normal"/>
    <w:next w:val="Normal"/>
    <w:uiPriority w:val="99"/>
    <w:rsid w:val="009765D0"/>
    <w:pPr>
      <w:numPr>
        <w:numId w:val="25"/>
      </w:numPr>
      <w:jc w:val="center"/>
    </w:pPr>
    <w:rPr>
      <w:i/>
    </w:rPr>
  </w:style>
  <w:style w:type="paragraph" w:customStyle="1" w:styleId="Tabletext">
    <w:name w:val="Table_text"/>
    <w:basedOn w:val="Normal"/>
    <w:uiPriority w:val="99"/>
    <w:rsid w:val="009765D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next w:val="Heading1"/>
    <w:link w:val="TitleChar"/>
    <w:uiPriority w:val="99"/>
    <w:qFormat/>
    <w:rsid w:val="009765D0"/>
    <w:pPr>
      <w:spacing w:before="240" w:after="360"/>
      <w:jc w:val="center"/>
    </w:pPr>
    <w:rPr>
      <w:b/>
      <w:caps/>
      <w:sz w:val="28"/>
      <w:szCs w:val="28"/>
    </w:rPr>
  </w:style>
  <w:style w:type="character" w:customStyle="1" w:styleId="TitleChar">
    <w:name w:val="Title Char"/>
    <w:basedOn w:val="DefaultParagraphFont"/>
    <w:link w:val="Title"/>
    <w:uiPriority w:val="99"/>
    <w:locked/>
    <w:rsid w:val="009765D0"/>
    <w:rPr>
      <w:rFonts w:ascii="Arial" w:hAnsi="Arial" w:cs="Times New Roman"/>
      <w:b/>
      <w:caps/>
      <w:sz w:val="28"/>
      <w:szCs w:val="28"/>
    </w:rPr>
  </w:style>
  <w:style w:type="paragraph" w:styleId="TOC1">
    <w:name w:val="toc 1"/>
    <w:basedOn w:val="Normal"/>
    <w:next w:val="Normal"/>
    <w:autoRedefine/>
    <w:uiPriority w:val="39"/>
    <w:rsid w:val="009765D0"/>
    <w:pPr>
      <w:tabs>
        <w:tab w:val="left" w:pos="567"/>
        <w:tab w:val="right" w:pos="9639"/>
      </w:tabs>
      <w:spacing w:before="240" w:after="0"/>
      <w:ind w:left="567" w:hanging="567"/>
    </w:pPr>
    <w:rPr>
      <w:b/>
      <w:bCs/>
      <w:caps/>
      <w:noProof/>
      <w:szCs w:val="22"/>
      <w:lang w:eastAsia="en-US"/>
    </w:rPr>
  </w:style>
  <w:style w:type="paragraph" w:styleId="TOC2">
    <w:name w:val="toc 2"/>
    <w:basedOn w:val="Normal"/>
    <w:next w:val="Normal"/>
    <w:uiPriority w:val="39"/>
    <w:rsid w:val="009765D0"/>
    <w:pPr>
      <w:tabs>
        <w:tab w:val="left" w:pos="851"/>
        <w:tab w:val="right" w:pos="9639"/>
      </w:tabs>
      <w:spacing w:before="240"/>
      <w:jc w:val="left"/>
    </w:pPr>
    <w:rPr>
      <w:bCs/>
      <w:noProof/>
      <w:szCs w:val="20"/>
      <w:lang w:eastAsia="en-US"/>
    </w:rPr>
  </w:style>
  <w:style w:type="paragraph" w:styleId="TOC3">
    <w:name w:val="toc 3"/>
    <w:basedOn w:val="Normal"/>
    <w:next w:val="Normal"/>
    <w:uiPriority w:val="39"/>
    <w:rsid w:val="009765D0"/>
    <w:pPr>
      <w:tabs>
        <w:tab w:val="left" w:pos="1701"/>
        <w:tab w:val="right" w:pos="9639"/>
      </w:tabs>
      <w:spacing w:after="0"/>
      <w:ind w:left="851"/>
      <w:jc w:val="left"/>
    </w:pPr>
    <w:rPr>
      <w:noProof/>
      <w:sz w:val="20"/>
      <w:szCs w:val="22"/>
      <w:lang w:eastAsia="en-US"/>
    </w:rPr>
  </w:style>
  <w:style w:type="paragraph" w:styleId="TOC4">
    <w:name w:val="toc 4"/>
    <w:basedOn w:val="Normal"/>
    <w:next w:val="Normal"/>
    <w:autoRedefine/>
    <w:uiPriority w:val="99"/>
    <w:rsid w:val="009765D0"/>
    <w:pPr>
      <w:tabs>
        <w:tab w:val="left" w:pos="1985"/>
        <w:tab w:val="right" w:pos="9639"/>
      </w:tabs>
      <w:spacing w:before="240" w:after="0"/>
      <w:ind w:left="1985" w:hanging="1985"/>
      <w:jc w:val="left"/>
    </w:pPr>
    <w:rPr>
      <w:b/>
      <w:noProof/>
      <w:szCs w:val="22"/>
      <w:lang w:eastAsia="en-US"/>
    </w:rPr>
  </w:style>
  <w:style w:type="paragraph" w:styleId="TOC5">
    <w:name w:val="toc 5"/>
    <w:basedOn w:val="Normal"/>
    <w:next w:val="Normal"/>
    <w:autoRedefine/>
    <w:uiPriority w:val="99"/>
    <w:rsid w:val="009765D0"/>
    <w:pPr>
      <w:ind w:left="960"/>
    </w:pPr>
  </w:style>
  <w:style w:type="paragraph" w:styleId="TOC6">
    <w:name w:val="toc 6"/>
    <w:basedOn w:val="Normal"/>
    <w:next w:val="Normal"/>
    <w:autoRedefine/>
    <w:uiPriority w:val="99"/>
    <w:rsid w:val="009765D0"/>
    <w:pPr>
      <w:ind w:left="1200"/>
    </w:pPr>
  </w:style>
  <w:style w:type="paragraph" w:styleId="TOC7">
    <w:name w:val="toc 7"/>
    <w:basedOn w:val="Normal"/>
    <w:next w:val="Normal"/>
    <w:autoRedefine/>
    <w:uiPriority w:val="99"/>
    <w:rsid w:val="009765D0"/>
    <w:pPr>
      <w:ind w:left="1440"/>
    </w:pPr>
  </w:style>
  <w:style w:type="paragraph" w:styleId="TOC8">
    <w:name w:val="toc 8"/>
    <w:basedOn w:val="Normal"/>
    <w:next w:val="Normal"/>
    <w:autoRedefine/>
    <w:uiPriority w:val="99"/>
    <w:rsid w:val="009765D0"/>
    <w:pPr>
      <w:ind w:left="1680"/>
    </w:pPr>
  </w:style>
  <w:style w:type="paragraph" w:styleId="TOC9">
    <w:name w:val="toc 9"/>
    <w:basedOn w:val="Normal"/>
    <w:next w:val="Normal"/>
    <w:autoRedefine/>
    <w:uiPriority w:val="99"/>
    <w:rsid w:val="009765D0"/>
    <w:pPr>
      <w:ind w:left="1920"/>
    </w:pPr>
  </w:style>
  <w:style w:type="table" w:styleId="TableGrid">
    <w:name w:val="Table Grid"/>
    <w:basedOn w:val="TableNormal"/>
    <w:uiPriority w:val="99"/>
    <w:rsid w:val="009765D0"/>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9765D0"/>
    <w:pPr>
      <w:tabs>
        <w:tab w:val="num" w:pos="567"/>
        <w:tab w:val="num" w:pos="1209"/>
      </w:tabs>
      <w:spacing w:before="120"/>
      <w:ind w:left="567" w:hanging="567"/>
    </w:pPr>
    <w:rPr>
      <w:b/>
      <w:bCs/>
      <w:caps/>
      <w:sz w:val="24"/>
    </w:rPr>
  </w:style>
  <w:style w:type="paragraph" w:customStyle="1" w:styleId="AnnexHeading2">
    <w:name w:val="Annex Heading 2"/>
    <w:basedOn w:val="Normal"/>
    <w:next w:val="BodyText"/>
    <w:uiPriority w:val="99"/>
    <w:rsid w:val="009765D0"/>
    <w:pPr>
      <w:tabs>
        <w:tab w:val="num" w:pos="851"/>
        <w:tab w:val="num" w:pos="1209"/>
      </w:tabs>
      <w:spacing w:before="120"/>
      <w:ind w:left="851" w:hanging="851"/>
    </w:pPr>
    <w:rPr>
      <w:b/>
      <w:bCs/>
    </w:rPr>
  </w:style>
  <w:style w:type="paragraph" w:customStyle="1" w:styleId="AnnexHeading3">
    <w:name w:val="Annex Heading 3"/>
    <w:basedOn w:val="Normal"/>
    <w:next w:val="Normal"/>
    <w:uiPriority w:val="99"/>
    <w:rsid w:val="009765D0"/>
    <w:pPr>
      <w:tabs>
        <w:tab w:val="num" w:pos="992"/>
        <w:tab w:val="num" w:pos="1209"/>
      </w:tabs>
      <w:spacing w:before="120"/>
      <w:ind w:left="992" w:hanging="992"/>
    </w:pPr>
  </w:style>
  <w:style w:type="paragraph" w:customStyle="1" w:styleId="AnnexHeading4">
    <w:name w:val="Annex Heading 4"/>
    <w:basedOn w:val="Normal"/>
    <w:next w:val="BodyText"/>
    <w:uiPriority w:val="99"/>
    <w:rsid w:val="009765D0"/>
    <w:pPr>
      <w:tabs>
        <w:tab w:val="num" w:pos="1134"/>
        <w:tab w:val="num" w:pos="1209"/>
      </w:tabs>
      <w:spacing w:before="120"/>
      <w:ind w:left="1134" w:hanging="1134"/>
    </w:pPr>
  </w:style>
  <w:style w:type="paragraph" w:customStyle="1" w:styleId="Action">
    <w:name w:val="Action"/>
    <w:basedOn w:val="Normal"/>
    <w:next w:val="Normal"/>
    <w:uiPriority w:val="99"/>
    <w:rsid w:val="009765D0"/>
    <w:pPr>
      <w:numPr>
        <w:numId w:val="11"/>
      </w:numPr>
      <w:autoSpaceDE w:val="0"/>
      <w:autoSpaceDN w:val="0"/>
      <w:adjustRightInd w:val="0"/>
    </w:pPr>
    <w:rPr>
      <w:rFonts w:cs="Arial"/>
      <w:b/>
      <w:bCs/>
      <w:szCs w:val="22"/>
    </w:rPr>
  </w:style>
  <w:style w:type="paragraph" w:customStyle="1" w:styleId="Agendaitems">
    <w:name w:val="Agenda items"/>
    <w:basedOn w:val="Normal"/>
    <w:uiPriority w:val="99"/>
    <w:rsid w:val="009765D0"/>
    <w:pPr>
      <w:numPr>
        <w:numId w:val="12"/>
      </w:numPr>
    </w:pPr>
    <w:rPr>
      <w:szCs w:val="20"/>
      <w:lang w:eastAsia="en-US"/>
    </w:rPr>
  </w:style>
  <w:style w:type="paragraph" w:customStyle="1" w:styleId="AnnexFigure">
    <w:name w:val="Annex Figure"/>
    <w:basedOn w:val="Normal"/>
    <w:next w:val="Normal"/>
    <w:uiPriority w:val="99"/>
    <w:rsid w:val="009765D0"/>
    <w:pPr>
      <w:numPr>
        <w:numId w:val="14"/>
      </w:numPr>
      <w:jc w:val="center"/>
    </w:pPr>
    <w:rPr>
      <w:i/>
    </w:rPr>
  </w:style>
  <w:style w:type="paragraph" w:customStyle="1" w:styleId="AnnexHead1">
    <w:name w:val="Annex Head 1"/>
    <w:basedOn w:val="Normal"/>
    <w:next w:val="Normal"/>
    <w:uiPriority w:val="99"/>
    <w:rsid w:val="009765D0"/>
    <w:pPr>
      <w:numPr>
        <w:numId w:val="15"/>
      </w:numPr>
    </w:pPr>
    <w:rPr>
      <w:b/>
      <w:caps/>
      <w:sz w:val="28"/>
    </w:rPr>
  </w:style>
  <w:style w:type="paragraph" w:customStyle="1" w:styleId="AnnexHead2">
    <w:name w:val="Annex Head 2"/>
    <w:basedOn w:val="Normal"/>
    <w:next w:val="Normal"/>
    <w:uiPriority w:val="99"/>
    <w:rsid w:val="009765D0"/>
    <w:pPr>
      <w:numPr>
        <w:ilvl w:val="1"/>
        <w:numId w:val="15"/>
      </w:numPr>
    </w:pPr>
    <w:rPr>
      <w:b/>
    </w:rPr>
  </w:style>
  <w:style w:type="paragraph" w:customStyle="1" w:styleId="AnnexHead3">
    <w:name w:val="Annex Head 3"/>
    <w:basedOn w:val="Normal"/>
    <w:next w:val="Normal"/>
    <w:uiPriority w:val="99"/>
    <w:rsid w:val="009765D0"/>
    <w:pPr>
      <w:numPr>
        <w:ilvl w:val="2"/>
        <w:numId w:val="15"/>
      </w:numPr>
    </w:pPr>
    <w:rPr>
      <w:b/>
    </w:rPr>
  </w:style>
  <w:style w:type="paragraph" w:customStyle="1" w:styleId="AnnexHead4">
    <w:name w:val="Annex Head 4"/>
    <w:basedOn w:val="Normal"/>
    <w:next w:val="Normal"/>
    <w:uiPriority w:val="99"/>
    <w:rsid w:val="009765D0"/>
    <w:pPr>
      <w:numPr>
        <w:ilvl w:val="3"/>
        <w:numId w:val="15"/>
      </w:numPr>
    </w:pPr>
  </w:style>
  <w:style w:type="paragraph" w:customStyle="1" w:styleId="AnnexTable">
    <w:name w:val="Annex Table"/>
    <w:basedOn w:val="Normal"/>
    <w:next w:val="Normal"/>
    <w:uiPriority w:val="99"/>
    <w:rsid w:val="009765D0"/>
    <w:pPr>
      <w:numPr>
        <w:numId w:val="16"/>
      </w:numPr>
      <w:tabs>
        <w:tab w:val="left" w:pos="1418"/>
      </w:tabs>
      <w:jc w:val="center"/>
    </w:pPr>
    <w:rPr>
      <w:i/>
    </w:rPr>
  </w:style>
  <w:style w:type="paragraph" w:customStyle="1" w:styleId="Article">
    <w:name w:val="Article"/>
    <w:basedOn w:val="Normal"/>
    <w:next w:val="Normal"/>
    <w:uiPriority w:val="99"/>
    <w:rsid w:val="009765D0"/>
    <w:pPr>
      <w:autoSpaceDE w:val="0"/>
      <w:autoSpaceDN w:val="0"/>
      <w:adjustRightInd w:val="0"/>
      <w:spacing w:before="360"/>
    </w:pPr>
    <w:rPr>
      <w:rFonts w:cs="Arial"/>
      <w:b/>
      <w:caps/>
      <w:sz w:val="28"/>
      <w:szCs w:val="28"/>
    </w:rPr>
  </w:style>
  <w:style w:type="paragraph" w:styleId="BodyText2">
    <w:name w:val="Body Text 2"/>
    <w:basedOn w:val="Normal"/>
    <w:link w:val="BodyText2Char"/>
    <w:uiPriority w:val="99"/>
    <w:locked/>
    <w:rsid w:val="009765D0"/>
    <w:pPr>
      <w:spacing w:line="480" w:lineRule="auto"/>
    </w:pPr>
  </w:style>
  <w:style w:type="character" w:customStyle="1" w:styleId="BodyText2Char">
    <w:name w:val="Body Text 2 Char"/>
    <w:basedOn w:val="DefaultParagraphFont"/>
    <w:link w:val="BodyText2"/>
    <w:uiPriority w:val="99"/>
    <w:locked/>
    <w:rsid w:val="009765D0"/>
    <w:rPr>
      <w:rFonts w:ascii="Arial" w:hAnsi="Arial" w:cs="Times New Roman"/>
      <w:sz w:val="24"/>
      <w:szCs w:val="24"/>
    </w:rPr>
  </w:style>
  <w:style w:type="paragraph" w:customStyle="1" w:styleId="List1indent1">
    <w:name w:val="List 1 indent 1"/>
    <w:basedOn w:val="Normal"/>
    <w:autoRedefine/>
    <w:uiPriority w:val="99"/>
    <w:rsid w:val="009765D0"/>
    <w:pPr>
      <w:tabs>
        <w:tab w:val="num" w:pos="1134"/>
        <w:tab w:val="left" w:pos="1985"/>
      </w:tabs>
      <w:ind w:left="1134" w:hanging="567"/>
    </w:pPr>
  </w:style>
  <w:style w:type="paragraph" w:customStyle="1" w:styleId="Maintext">
    <w:name w:val="Main text"/>
    <w:basedOn w:val="Normal"/>
    <w:uiPriority w:val="99"/>
    <w:rsid w:val="009765D0"/>
    <w:pPr>
      <w:suppressAutoHyphens/>
    </w:pPr>
  </w:style>
  <w:style w:type="paragraph" w:customStyle="1" w:styleId="MainTitle">
    <w:name w:val="Main Title"/>
    <w:basedOn w:val="Normal"/>
    <w:next w:val="Heading1"/>
    <w:uiPriority w:val="99"/>
    <w:rsid w:val="009765D0"/>
    <w:pPr>
      <w:tabs>
        <w:tab w:val="left" w:pos="2268"/>
      </w:tabs>
      <w:suppressAutoHyphens/>
      <w:autoSpaceDE w:val="0"/>
      <w:autoSpaceDN w:val="0"/>
      <w:adjustRightInd w:val="0"/>
      <w:spacing w:after="360"/>
      <w:jc w:val="left"/>
    </w:pPr>
    <w:rPr>
      <w:rFonts w:cs="Arial"/>
      <w:b/>
      <w:caps/>
      <w:spacing w:val="-2"/>
      <w:sz w:val="28"/>
      <w:szCs w:val="22"/>
    </w:rPr>
  </w:style>
  <w:style w:type="paragraph" w:styleId="Revision">
    <w:name w:val="Revision"/>
    <w:hidden/>
    <w:uiPriority w:val="99"/>
    <w:semiHidden/>
    <w:rsid w:val="008531F0"/>
    <w:rPr>
      <w:rFonts w:ascii="Arial" w:hAnsi="Arial"/>
      <w:sz w:val="22"/>
      <w:szCs w:val="24"/>
      <w:lang w:val="en-GB" w:eastAsia="en-GB"/>
    </w:rPr>
  </w:style>
  <w:style w:type="character" w:styleId="Emphasis">
    <w:name w:val="Emphasis"/>
    <w:basedOn w:val="DefaultParagraphFont"/>
    <w:uiPriority w:val="99"/>
    <w:qFormat/>
    <w:rsid w:val="00CC3996"/>
    <w:rPr>
      <w:rFonts w:cs="Times New Roman"/>
      <w:b/>
      <w:bCs/>
    </w:rPr>
  </w:style>
  <w:style w:type="numbering" w:styleId="ArticleSection">
    <w:name w:val="Outline List 3"/>
    <w:basedOn w:val="NoList"/>
    <w:uiPriority w:val="99"/>
    <w:semiHidden/>
    <w:unhideWhenUsed/>
    <w:locked/>
    <w:rsid w:val="00E05AD4"/>
    <w:pPr>
      <w:numPr>
        <w:numId w:val="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665978">
      <w:marLeft w:val="0"/>
      <w:marRight w:val="0"/>
      <w:marTop w:val="0"/>
      <w:marBottom w:val="0"/>
      <w:divBdr>
        <w:top w:val="none" w:sz="0" w:space="0" w:color="auto"/>
        <w:left w:val="none" w:sz="0" w:space="0" w:color="auto"/>
        <w:bottom w:val="none" w:sz="0" w:space="0" w:color="auto"/>
        <w:right w:val="none" w:sz="0" w:space="0" w:color="auto"/>
      </w:divBdr>
      <w:divsChild>
        <w:div w:id="1199665980">
          <w:marLeft w:val="0"/>
          <w:marRight w:val="0"/>
          <w:marTop w:val="0"/>
          <w:marBottom w:val="0"/>
          <w:divBdr>
            <w:top w:val="none" w:sz="0" w:space="0" w:color="auto"/>
            <w:left w:val="none" w:sz="0" w:space="0" w:color="auto"/>
            <w:bottom w:val="none" w:sz="0" w:space="0" w:color="auto"/>
            <w:right w:val="none" w:sz="0" w:space="0" w:color="auto"/>
          </w:divBdr>
          <w:divsChild>
            <w:div w:id="119966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6934">
      <w:bodyDiv w:val="1"/>
      <w:marLeft w:val="0"/>
      <w:marRight w:val="0"/>
      <w:marTop w:val="0"/>
      <w:marBottom w:val="0"/>
      <w:divBdr>
        <w:top w:val="none" w:sz="0" w:space="0" w:color="auto"/>
        <w:left w:val="none" w:sz="0" w:space="0" w:color="auto"/>
        <w:bottom w:val="none" w:sz="0" w:space="0" w:color="auto"/>
        <w:right w:val="none" w:sz="0" w:space="0" w:color="auto"/>
      </w:divBdr>
    </w:div>
    <w:div w:id="19396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ala-aism@wanadoo.fr"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oleObject" Target="embeddings/oleObject1.bin"/><Relationship Id="rId14" Type="http://schemas.openxmlformats.org/officeDocument/2006/relationships/comments" Target="comments.xm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C7400-7E67-2941-A712-681A49923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22</Pages>
  <Words>6125</Words>
  <Characters>34918</Characters>
  <Application>Microsoft Macintosh Word</Application>
  <DocSecurity>0</DocSecurity>
  <Lines>290</Lines>
  <Paragraphs>81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
  <LinksUpToDate>false</LinksUpToDate>
  <CharactersWithSpaces>40962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dc:creator>
  <cp:lastModifiedBy>Mike Hadley (Home)</cp:lastModifiedBy>
  <cp:revision>19</cp:revision>
  <cp:lastPrinted>2010-03-24T08:27:00Z</cp:lastPrinted>
  <dcterms:created xsi:type="dcterms:W3CDTF">2010-03-18T10:03:00Z</dcterms:created>
  <dcterms:modified xsi:type="dcterms:W3CDTF">2012-04-27T14:11:00Z</dcterms:modified>
</cp:coreProperties>
</file>